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175712" w14:paraId="7C1E101B" w14:textId="77777777" w:rsidTr="006E2CFC">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84522EC" w14:textId="77777777" w:rsidR="00175712" w:rsidRDefault="00175712" w:rsidP="006E2CFC">
            <w:pPr>
              <w:pStyle w:val="TabletitleBR"/>
              <w:keepNext w:val="0"/>
              <w:keepLines w:val="0"/>
              <w:tabs>
                <w:tab w:val="center" w:pos="4680"/>
              </w:tabs>
              <w:suppressAutoHyphens/>
              <w:spacing w:after="0"/>
              <w:rPr>
                <w:spacing w:val="-3"/>
                <w:szCs w:val="24"/>
                <w:lang w:val="en-US"/>
              </w:rPr>
            </w:pPr>
            <w:r>
              <w:rPr>
                <w:spacing w:val="-3"/>
                <w:szCs w:val="24"/>
                <w:lang w:val="en-US"/>
              </w:rPr>
              <w:t>U.S. Radiocommunications Sector</w:t>
            </w:r>
          </w:p>
          <w:p w14:paraId="0F599E64" w14:textId="77777777" w:rsidR="00175712" w:rsidRDefault="00175712" w:rsidP="006E2CFC">
            <w:pPr>
              <w:pStyle w:val="TabletitleBR"/>
              <w:rPr>
                <w:spacing w:val="-3"/>
                <w:szCs w:val="24"/>
                <w:lang w:val="en-US"/>
              </w:rPr>
            </w:pPr>
            <w:r>
              <w:rPr>
                <w:spacing w:val="-3"/>
                <w:szCs w:val="24"/>
                <w:lang w:val="en-US"/>
              </w:rPr>
              <w:t>Fact Sheet</w:t>
            </w:r>
          </w:p>
        </w:tc>
      </w:tr>
      <w:tr w:rsidR="00175712" w14:paraId="69F488F4" w14:textId="77777777" w:rsidTr="006E2CFC">
        <w:trPr>
          <w:trHeight w:val="951"/>
        </w:trPr>
        <w:tc>
          <w:tcPr>
            <w:tcW w:w="3984" w:type="dxa"/>
            <w:tcBorders>
              <w:left w:val="double" w:sz="6" w:space="0" w:color="auto"/>
            </w:tcBorders>
          </w:tcPr>
          <w:p w14:paraId="285CDB57" w14:textId="40BFF692" w:rsidR="00175712" w:rsidRDefault="00175712" w:rsidP="006E2CFC">
            <w:pPr>
              <w:spacing w:after="120"/>
              <w:ind w:left="900" w:right="144" w:hanging="756"/>
              <w:rPr>
                <w:lang w:val="en-US"/>
              </w:rPr>
            </w:pPr>
            <w:r>
              <w:rPr>
                <w:b/>
                <w:lang w:val="en-US"/>
              </w:rPr>
              <w:t>Working Party:</w:t>
            </w:r>
            <w:r>
              <w:rPr>
                <w:lang w:val="en-US"/>
              </w:rPr>
              <w:t xml:space="preserve">  ITU-R WP 5B</w:t>
            </w:r>
          </w:p>
        </w:tc>
        <w:tc>
          <w:tcPr>
            <w:tcW w:w="5409" w:type="dxa"/>
            <w:tcBorders>
              <w:right w:val="double" w:sz="6" w:space="0" w:color="auto"/>
            </w:tcBorders>
          </w:tcPr>
          <w:p w14:paraId="0D575214" w14:textId="0C969E39" w:rsidR="00175712" w:rsidRDefault="00175712" w:rsidP="006E2CFC">
            <w:pPr>
              <w:spacing w:after="120"/>
              <w:ind w:left="144" w:right="144"/>
              <w:rPr>
                <w:lang w:val="en-US"/>
              </w:rPr>
            </w:pPr>
            <w:r>
              <w:rPr>
                <w:b/>
                <w:lang w:val="en-US"/>
              </w:rPr>
              <w:t>Document No:</w:t>
            </w:r>
            <w:r w:rsidR="0056517D">
              <w:rPr>
                <w:lang w:val="en-US"/>
              </w:rPr>
              <w:t xml:space="preserve">  USWP5B27-16-FS</w:t>
            </w:r>
          </w:p>
        </w:tc>
      </w:tr>
      <w:tr w:rsidR="00175712" w14:paraId="3B992C5D" w14:textId="77777777" w:rsidTr="006E2CFC">
        <w:trPr>
          <w:trHeight w:val="378"/>
        </w:trPr>
        <w:tc>
          <w:tcPr>
            <w:tcW w:w="3984" w:type="dxa"/>
            <w:tcBorders>
              <w:left w:val="double" w:sz="6" w:space="0" w:color="auto"/>
            </w:tcBorders>
          </w:tcPr>
          <w:p w14:paraId="6536E19D" w14:textId="2D5B9A8B" w:rsidR="00175712" w:rsidRDefault="00175712" w:rsidP="006E2CFC">
            <w:pPr>
              <w:ind w:left="144" w:right="144"/>
              <w:rPr>
                <w:lang w:val="en-US"/>
              </w:rPr>
            </w:pPr>
            <w:r>
              <w:rPr>
                <w:b/>
                <w:lang w:val="en-US"/>
              </w:rPr>
              <w:t>Ref:  WP-5</w:t>
            </w:r>
            <w:r w:rsidR="00F77756">
              <w:rPr>
                <w:b/>
                <w:lang w:val="en-US"/>
              </w:rPr>
              <w:t>B</w:t>
            </w:r>
            <w:r>
              <w:rPr>
                <w:b/>
                <w:lang w:val="en-US"/>
              </w:rPr>
              <w:t>/</w:t>
            </w:r>
            <w:r w:rsidR="00F77756">
              <w:rPr>
                <w:b/>
                <w:lang w:val="en-US"/>
              </w:rPr>
              <w:t>355</w:t>
            </w:r>
            <w:r>
              <w:rPr>
                <w:b/>
                <w:lang w:val="en-US"/>
              </w:rPr>
              <w:t xml:space="preserve"> </w:t>
            </w:r>
            <w:r w:rsidR="00B86C50">
              <w:rPr>
                <w:bCs/>
                <w:lang w:val="en-US"/>
              </w:rPr>
              <w:t>Annex 9</w:t>
            </w:r>
          </w:p>
        </w:tc>
        <w:tc>
          <w:tcPr>
            <w:tcW w:w="5409" w:type="dxa"/>
            <w:tcBorders>
              <w:right w:val="double" w:sz="6" w:space="0" w:color="auto"/>
            </w:tcBorders>
          </w:tcPr>
          <w:p w14:paraId="057A303C" w14:textId="04C737B3" w:rsidR="00175712" w:rsidRDefault="00175712" w:rsidP="00D53DEE">
            <w:pPr>
              <w:tabs>
                <w:tab w:val="left" w:pos="162"/>
              </w:tabs>
              <w:ind w:left="612" w:right="144" w:hanging="468"/>
              <w:rPr>
                <w:lang w:val="en-US"/>
              </w:rPr>
            </w:pPr>
            <w:r>
              <w:rPr>
                <w:b/>
                <w:lang w:val="en-US"/>
              </w:rPr>
              <w:t>Date:</w:t>
            </w:r>
            <w:r>
              <w:rPr>
                <w:lang w:val="en-US"/>
              </w:rPr>
              <w:t xml:space="preserve"> </w:t>
            </w:r>
            <w:r w:rsidR="00CC2151">
              <w:rPr>
                <w:lang w:val="en-US"/>
              </w:rPr>
              <w:t>August</w:t>
            </w:r>
            <w:r>
              <w:rPr>
                <w:lang w:val="en-US"/>
              </w:rPr>
              <w:t xml:space="preserve"> </w:t>
            </w:r>
            <w:r w:rsidR="00D53DEE">
              <w:rPr>
                <w:lang w:val="en-US"/>
              </w:rPr>
              <w:t>10</w:t>
            </w:r>
            <w:r>
              <w:rPr>
                <w:lang w:val="en-US"/>
              </w:rPr>
              <w:t>, 2021</w:t>
            </w:r>
          </w:p>
        </w:tc>
      </w:tr>
      <w:tr w:rsidR="00175712" w14:paraId="3EF9F00D" w14:textId="77777777" w:rsidTr="006E2CFC">
        <w:trPr>
          <w:trHeight w:val="459"/>
        </w:trPr>
        <w:tc>
          <w:tcPr>
            <w:tcW w:w="9393" w:type="dxa"/>
            <w:gridSpan w:val="2"/>
            <w:tcBorders>
              <w:left w:val="double" w:sz="6" w:space="0" w:color="auto"/>
              <w:right w:val="double" w:sz="6" w:space="0" w:color="auto"/>
            </w:tcBorders>
          </w:tcPr>
          <w:p w14:paraId="7E47B8F5" w14:textId="6BA30988" w:rsidR="00175712" w:rsidRDefault="00175712" w:rsidP="006E2CFC">
            <w:pPr>
              <w:rPr>
                <w:lang w:val="en-US" w:eastAsia="zh-CN"/>
              </w:rPr>
            </w:pPr>
            <w:r>
              <w:rPr>
                <w:b/>
                <w:bCs/>
                <w:szCs w:val="24"/>
                <w:lang w:val="en-US"/>
              </w:rPr>
              <w:t>Document Title:</w:t>
            </w:r>
            <w:r>
              <w:rPr>
                <w:bCs/>
                <w:szCs w:val="24"/>
                <w:lang w:val="en-US"/>
              </w:rPr>
              <w:t xml:space="preserve"> </w:t>
            </w:r>
            <w:r w:rsidR="00F77756">
              <w:t xml:space="preserve"> </w:t>
            </w:r>
            <w:r w:rsidR="00F77756" w:rsidRPr="00F77756">
              <w:rPr>
                <w:lang w:val="en-US" w:eastAsia="zh-CN"/>
              </w:rPr>
              <w:t>PRELIMINARY DRAFT REVIS</w:t>
            </w:r>
            <w:r w:rsidR="00B86C50">
              <w:rPr>
                <w:lang w:val="en-US" w:eastAsia="zh-CN"/>
              </w:rPr>
              <w:t>ION OF RECOMMENDATION ITU-R M.1638</w:t>
            </w:r>
            <w:r w:rsidR="00F77756" w:rsidRPr="00F77756">
              <w:rPr>
                <w:lang w:val="en-US" w:eastAsia="zh-CN"/>
              </w:rPr>
              <w:t>-1</w:t>
            </w:r>
          </w:p>
          <w:p w14:paraId="6B6AA559" w14:textId="22F2CF37" w:rsidR="00F77756" w:rsidRDefault="00B86C50" w:rsidP="006E2CFC">
            <w:pPr>
              <w:rPr>
                <w:b/>
                <w:lang w:val="en-US" w:eastAsia="zh-CN"/>
              </w:rPr>
            </w:pPr>
            <w:r>
              <w:rPr>
                <w:b/>
                <w:lang w:val="en-US" w:eastAsia="zh-CN"/>
              </w:rPr>
              <w:t xml:space="preserve">Characteristics of and protection criteria for sharing studies for radiolocation (except ground based meteorological radars) and aeronautical radionavigation radars operating in the frequency bands between 5 250 and 5 850 MHz </w:t>
            </w:r>
          </w:p>
          <w:p w14:paraId="208F92A8" w14:textId="77777777" w:rsidR="00175712" w:rsidRDefault="00175712" w:rsidP="006E2CFC">
            <w:pPr>
              <w:rPr>
                <w:lang w:val="en-US" w:eastAsia="zh-CN"/>
              </w:rPr>
            </w:pPr>
          </w:p>
        </w:tc>
      </w:tr>
      <w:tr w:rsidR="00175712" w14:paraId="30B88F76" w14:textId="77777777" w:rsidTr="006E2CFC">
        <w:trPr>
          <w:trHeight w:val="1960"/>
        </w:trPr>
        <w:tc>
          <w:tcPr>
            <w:tcW w:w="3984" w:type="dxa"/>
            <w:tcBorders>
              <w:left w:val="double" w:sz="6" w:space="0" w:color="auto"/>
            </w:tcBorders>
          </w:tcPr>
          <w:p w14:paraId="157B0555" w14:textId="77777777" w:rsidR="00175712" w:rsidRDefault="00175712" w:rsidP="006E2CFC">
            <w:pPr>
              <w:tabs>
                <w:tab w:val="clear" w:pos="1134"/>
                <w:tab w:val="clear" w:pos="1871"/>
                <w:tab w:val="clear" w:pos="2268"/>
                <w:tab w:val="left" w:pos="794"/>
                <w:tab w:val="left" w:pos="1191"/>
                <w:tab w:val="left" w:pos="1588"/>
                <w:tab w:val="left" w:pos="1985"/>
              </w:tabs>
              <w:ind w:left="144" w:right="144"/>
              <w:rPr>
                <w:b/>
                <w:szCs w:val="24"/>
                <w:lang w:val="en-US"/>
              </w:rPr>
            </w:pPr>
            <w:r>
              <w:rPr>
                <w:b/>
                <w:szCs w:val="24"/>
                <w:lang w:val="en-US"/>
              </w:rPr>
              <w:t>Author(s)/Contributors(s):</w:t>
            </w:r>
          </w:p>
          <w:p w14:paraId="2B8842DB" w14:textId="77777777" w:rsidR="00175712" w:rsidRDefault="00175712"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25798F25" w14:textId="3121CEBF" w:rsidR="00175712" w:rsidRDefault="007E1602"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Fumie Wingo</w:t>
            </w:r>
          </w:p>
          <w:p w14:paraId="43755223" w14:textId="323B032A" w:rsidR="00175712" w:rsidRDefault="007E1602"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DON CIO</w:t>
            </w:r>
          </w:p>
          <w:p w14:paraId="06DCDE70" w14:textId="77777777" w:rsidR="00175712" w:rsidRDefault="00175712"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009AEC9C" w14:textId="77777777" w:rsidR="00D53DEE" w:rsidRDefault="00D53DEE"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Andrew Meadows</w:t>
            </w:r>
          </w:p>
          <w:p w14:paraId="3D30B411" w14:textId="0BAB5EE8" w:rsidR="00D53DEE" w:rsidRDefault="00D53DEE"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AFSMO</w:t>
            </w:r>
          </w:p>
          <w:p w14:paraId="06F8D576" w14:textId="77777777" w:rsidR="00D53DEE" w:rsidRDefault="00D53DEE"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624E1A5E" w14:textId="1078D7BB" w:rsidR="00175712" w:rsidRDefault="007E1602"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Taylor King</w:t>
            </w:r>
          </w:p>
          <w:p w14:paraId="69568461" w14:textId="694BD343" w:rsidR="00175712" w:rsidRDefault="00175712"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 xml:space="preserve">ACES Inc for </w:t>
            </w:r>
            <w:r w:rsidR="007E1602">
              <w:rPr>
                <w:bCs/>
                <w:iCs/>
                <w:szCs w:val="24"/>
                <w:lang w:val="en-US"/>
              </w:rPr>
              <w:t>DON CIO</w:t>
            </w:r>
          </w:p>
          <w:p w14:paraId="1CF4A1BC" w14:textId="6FED6E74" w:rsidR="0093425A" w:rsidRDefault="0093425A"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335430AF" w14:textId="0710C3E4" w:rsidR="0093425A" w:rsidRDefault="0093425A" w:rsidP="0093425A">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Dominic Nguyen</w:t>
            </w:r>
          </w:p>
          <w:p w14:paraId="3FDC6B10" w14:textId="5441A4C8" w:rsidR="0093425A" w:rsidRDefault="0093425A" w:rsidP="0093425A">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eSimplicity for AFSMO</w:t>
            </w:r>
          </w:p>
          <w:p w14:paraId="02B34B16" w14:textId="77777777" w:rsidR="0093425A" w:rsidRDefault="0093425A" w:rsidP="006E2CFC">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37215D39" w14:textId="77777777" w:rsidR="00175712" w:rsidRDefault="00175712" w:rsidP="006E2CFC">
            <w:pPr>
              <w:tabs>
                <w:tab w:val="clear" w:pos="1134"/>
                <w:tab w:val="clear" w:pos="1871"/>
                <w:tab w:val="clear" w:pos="2268"/>
                <w:tab w:val="left" w:pos="794"/>
                <w:tab w:val="left" w:pos="1191"/>
                <w:tab w:val="left" w:pos="1588"/>
                <w:tab w:val="left" w:pos="1985"/>
              </w:tabs>
              <w:spacing w:before="0"/>
              <w:ind w:right="144"/>
              <w:rPr>
                <w:bCs/>
                <w:iCs/>
                <w:lang w:val="en-US"/>
              </w:rPr>
            </w:pPr>
          </w:p>
        </w:tc>
        <w:tc>
          <w:tcPr>
            <w:tcW w:w="5409" w:type="dxa"/>
            <w:tcBorders>
              <w:right w:val="double" w:sz="6" w:space="0" w:color="auto"/>
            </w:tcBorders>
          </w:tcPr>
          <w:p w14:paraId="16022156" w14:textId="77777777" w:rsidR="00175712" w:rsidRDefault="00175712" w:rsidP="006E2CFC">
            <w:pPr>
              <w:rPr>
                <w:lang w:val="en-US"/>
              </w:rPr>
            </w:pPr>
          </w:p>
          <w:p w14:paraId="6AC59A9C" w14:textId="77777777" w:rsidR="00175712" w:rsidRDefault="00175712" w:rsidP="006E2CFC">
            <w:pPr>
              <w:spacing w:before="0"/>
              <w:ind w:right="144"/>
              <w:rPr>
                <w:bCs/>
                <w:color w:val="000000"/>
                <w:szCs w:val="24"/>
                <w:lang w:val="en-US"/>
              </w:rPr>
            </w:pPr>
          </w:p>
          <w:p w14:paraId="39C93F9E" w14:textId="6176CCDE" w:rsidR="00175712" w:rsidRDefault="007E1602" w:rsidP="006E2CFC">
            <w:pPr>
              <w:spacing w:before="0"/>
              <w:ind w:right="144"/>
              <w:rPr>
                <w:bCs/>
                <w:color w:val="000000"/>
                <w:szCs w:val="24"/>
                <w:lang w:val="en-US"/>
              </w:rPr>
            </w:pPr>
            <w:r>
              <w:rPr>
                <w:bCs/>
                <w:color w:val="000000"/>
                <w:szCs w:val="24"/>
                <w:lang w:val="en-US"/>
              </w:rPr>
              <w:t>Phone: (571</w:t>
            </w:r>
            <w:r w:rsidR="00175712">
              <w:rPr>
                <w:bCs/>
                <w:color w:val="000000"/>
                <w:szCs w:val="24"/>
                <w:lang w:val="en-US"/>
              </w:rPr>
              <w:t xml:space="preserve">) </w:t>
            </w:r>
            <w:r>
              <w:rPr>
                <w:bCs/>
                <w:color w:val="000000"/>
                <w:szCs w:val="24"/>
                <w:lang w:val="en-US"/>
              </w:rPr>
              <w:t>521</w:t>
            </w:r>
            <w:r w:rsidR="00175712">
              <w:rPr>
                <w:bCs/>
                <w:color w:val="000000"/>
                <w:szCs w:val="24"/>
                <w:lang w:val="en-US"/>
              </w:rPr>
              <w:t>-</w:t>
            </w:r>
            <w:r>
              <w:rPr>
                <w:bCs/>
                <w:color w:val="000000"/>
                <w:szCs w:val="24"/>
                <w:lang w:val="en-US"/>
              </w:rPr>
              <w:t>9295</w:t>
            </w:r>
          </w:p>
          <w:p w14:paraId="789A6E6E" w14:textId="31769D53" w:rsidR="00175712" w:rsidRDefault="00175712" w:rsidP="007E1602">
            <w:pPr>
              <w:spacing w:before="0"/>
              <w:rPr>
                <w:lang w:val="en-US"/>
              </w:rPr>
            </w:pPr>
            <w:r>
              <w:rPr>
                <w:bCs/>
                <w:color w:val="000000"/>
                <w:szCs w:val="24"/>
                <w:lang w:val="en-US"/>
              </w:rPr>
              <w:t xml:space="preserve">Email: </w:t>
            </w:r>
            <w:r>
              <w:rPr>
                <w:color w:val="000000"/>
                <w:lang w:val="en-US"/>
              </w:rPr>
              <w:t xml:space="preserve"> </w:t>
            </w:r>
            <w:hyperlink r:id="rId7" w:history="1">
              <w:r w:rsidR="007E1602" w:rsidRPr="00757D7A">
                <w:rPr>
                  <w:rStyle w:val="Hyperlink"/>
                  <w:lang w:val="en-US"/>
                </w:rPr>
                <w:t>fumie.n.wingo.civ@us.navy.mil</w:t>
              </w:r>
            </w:hyperlink>
            <w:r w:rsidR="007E1602">
              <w:rPr>
                <w:lang w:val="en-US"/>
              </w:rPr>
              <w:t xml:space="preserve"> </w:t>
            </w:r>
          </w:p>
          <w:p w14:paraId="1B6B29CC" w14:textId="57BAC78D" w:rsidR="00175712" w:rsidRDefault="00175712" w:rsidP="006E2CFC">
            <w:pPr>
              <w:spacing w:before="0"/>
              <w:ind w:right="144"/>
              <w:rPr>
                <w:bCs/>
                <w:color w:val="000000"/>
                <w:szCs w:val="24"/>
                <w:lang w:val="en-US"/>
              </w:rPr>
            </w:pPr>
          </w:p>
          <w:p w14:paraId="792F41E2" w14:textId="2A9C3EF3" w:rsidR="00175712" w:rsidRDefault="00D53DEE" w:rsidP="006E2CFC">
            <w:pPr>
              <w:spacing w:before="0"/>
              <w:ind w:right="144"/>
              <w:rPr>
                <w:bCs/>
                <w:color w:val="000000"/>
                <w:szCs w:val="24"/>
                <w:lang w:val="en-US"/>
              </w:rPr>
            </w:pPr>
            <w:r>
              <w:rPr>
                <w:bCs/>
                <w:color w:val="000000"/>
                <w:szCs w:val="24"/>
                <w:lang w:val="en-US"/>
              </w:rPr>
              <w:t>Phone: (301</w:t>
            </w:r>
            <w:r w:rsidR="00175712">
              <w:rPr>
                <w:bCs/>
                <w:color w:val="000000"/>
                <w:szCs w:val="24"/>
                <w:lang w:val="en-US"/>
              </w:rPr>
              <w:t xml:space="preserve">) </w:t>
            </w:r>
            <w:r>
              <w:rPr>
                <w:bCs/>
                <w:color w:val="000000"/>
                <w:szCs w:val="24"/>
                <w:lang w:val="en-US"/>
              </w:rPr>
              <w:t>225</w:t>
            </w:r>
            <w:r w:rsidR="00175712">
              <w:rPr>
                <w:bCs/>
                <w:color w:val="000000"/>
                <w:szCs w:val="24"/>
                <w:lang w:val="en-US"/>
              </w:rPr>
              <w:t>-</w:t>
            </w:r>
            <w:r>
              <w:rPr>
                <w:bCs/>
                <w:color w:val="000000"/>
                <w:szCs w:val="24"/>
                <w:lang w:val="en-US"/>
              </w:rPr>
              <w:t>3754</w:t>
            </w:r>
          </w:p>
          <w:p w14:paraId="78E2A5E8" w14:textId="0562A6CC" w:rsidR="00D53DEE" w:rsidRDefault="00175712" w:rsidP="00D53DEE">
            <w:pPr>
              <w:spacing w:before="0"/>
              <w:rPr>
                <w:sz w:val="22"/>
                <w:lang w:val="en-US"/>
              </w:rPr>
            </w:pPr>
            <w:r>
              <w:rPr>
                <w:bCs/>
                <w:color w:val="000000"/>
                <w:szCs w:val="24"/>
                <w:lang w:val="en-US"/>
              </w:rPr>
              <w:t xml:space="preserve">Email:  </w:t>
            </w:r>
            <w:r w:rsidR="00D53DEE">
              <w:t xml:space="preserve"> </w:t>
            </w:r>
            <w:hyperlink r:id="rId8" w:history="1">
              <w:r w:rsidR="0093425A" w:rsidRPr="00757D7A">
                <w:rPr>
                  <w:rStyle w:val="Hyperlink"/>
                </w:rPr>
                <w:t>Andrew.Meadows.1@us.af.mil</w:t>
              </w:r>
            </w:hyperlink>
            <w:r w:rsidR="0093425A">
              <w:t xml:space="preserve"> </w:t>
            </w:r>
          </w:p>
          <w:p w14:paraId="070EB3F9" w14:textId="2E193528" w:rsidR="00175712" w:rsidRDefault="00175712" w:rsidP="006E2CFC">
            <w:pPr>
              <w:spacing w:before="0"/>
              <w:ind w:right="144"/>
              <w:rPr>
                <w:bCs/>
                <w:color w:val="000000"/>
                <w:szCs w:val="24"/>
                <w:lang w:val="en-US"/>
              </w:rPr>
            </w:pPr>
          </w:p>
          <w:p w14:paraId="5A1B05B0" w14:textId="77777777" w:rsidR="00D53DEE" w:rsidRDefault="00D53DEE" w:rsidP="00D53DEE">
            <w:pPr>
              <w:spacing w:before="0"/>
              <w:ind w:right="144"/>
              <w:rPr>
                <w:bCs/>
                <w:color w:val="000000"/>
                <w:szCs w:val="24"/>
                <w:lang w:val="en-US"/>
              </w:rPr>
            </w:pPr>
            <w:r>
              <w:rPr>
                <w:bCs/>
                <w:color w:val="000000"/>
                <w:szCs w:val="24"/>
                <w:lang w:val="en-US"/>
              </w:rPr>
              <w:t>Phone: (443) 966-0550</w:t>
            </w:r>
          </w:p>
          <w:p w14:paraId="59B60D8C" w14:textId="77777777" w:rsidR="00D53DEE" w:rsidRDefault="00D53DEE" w:rsidP="00D53DEE">
            <w:pPr>
              <w:spacing w:before="0"/>
              <w:ind w:right="144"/>
              <w:rPr>
                <w:bCs/>
                <w:color w:val="000000"/>
                <w:szCs w:val="24"/>
                <w:lang w:val="en-US"/>
              </w:rPr>
            </w:pPr>
            <w:r>
              <w:rPr>
                <w:bCs/>
                <w:color w:val="000000"/>
                <w:szCs w:val="24"/>
                <w:lang w:val="en-US"/>
              </w:rPr>
              <w:t xml:space="preserve">Email:  </w:t>
            </w:r>
            <w:hyperlink r:id="rId9" w:history="1">
              <w:r w:rsidRPr="00757D7A">
                <w:rPr>
                  <w:rStyle w:val="Hyperlink"/>
                  <w:bCs/>
                  <w:szCs w:val="24"/>
                  <w:lang w:val="en-US"/>
                </w:rPr>
                <w:t>taylor.king@aces-inc.com</w:t>
              </w:r>
            </w:hyperlink>
          </w:p>
          <w:p w14:paraId="43B395C1" w14:textId="77777777" w:rsidR="00D53DEE" w:rsidRDefault="00D53DEE" w:rsidP="006E2CFC">
            <w:pPr>
              <w:spacing w:before="0"/>
              <w:ind w:right="144"/>
              <w:rPr>
                <w:bCs/>
                <w:color w:val="000000"/>
                <w:szCs w:val="24"/>
                <w:lang w:val="en-US"/>
              </w:rPr>
            </w:pPr>
          </w:p>
          <w:p w14:paraId="5B84F2F1" w14:textId="75F2D22F" w:rsidR="0093425A" w:rsidRDefault="0093425A" w:rsidP="0093425A">
            <w:pPr>
              <w:spacing w:before="0"/>
              <w:ind w:right="144"/>
              <w:rPr>
                <w:bCs/>
                <w:color w:val="000000"/>
                <w:szCs w:val="24"/>
                <w:lang w:val="en-US"/>
              </w:rPr>
            </w:pPr>
            <w:r>
              <w:rPr>
                <w:bCs/>
                <w:color w:val="000000"/>
                <w:szCs w:val="24"/>
                <w:lang w:val="en-US"/>
              </w:rPr>
              <w:t>Phone: (</w:t>
            </w:r>
            <w:r w:rsidR="009105F2">
              <w:rPr>
                <w:bCs/>
                <w:color w:val="000000"/>
                <w:szCs w:val="24"/>
                <w:lang w:val="en-US"/>
              </w:rPr>
              <w:t>703</w:t>
            </w:r>
            <w:r>
              <w:rPr>
                <w:bCs/>
                <w:color w:val="000000"/>
                <w:szCs w:val="24"/>
                <w:lang w:val="en-US"/>
              </w:rPr>
              <w:t>)</w:t>
            </w:r>
            <w:r w:rsidR="009105F2">
              <w:rPr>
                <w:bCs/>
                <w:color w:val="000000"/>
                <w:szCs w:val="24"/>
                <w:lang w:val="en-US"/>
              </w:rPr>
              <w:t xml:space="preserve"> 606-7394</w:t>
            </w:r>
            <w:r>
              <w:rPr>
                <w:bCs/>
                <w:color w:val="000000"/>
                <w:szCs w:val="24"/>
                <w:lang w:val="en-US"/>
              </w:rPr>
              <w:t xml:space="preserve"> </w:t>
            </w:r>
          </w:p>
          <w:p w14:paraId="1668DBA0" w14:textId="1995ABC6" w:rsidR="0093425A" w:rsidRDefault="0093425A" w:rsidP="0093425A">
            <w:pPr>
              <w:spacing w:before="0"/>
              <w:ind w:right="144"/>
              <w:rPr>
                <w:bCs/>
                <w:color w:val="000000"/>
                <w:szCs w:val="24"/>
                <w:lang w:val="en-US"/>
              </w:rPr>
            </w:pPr>
            <w:r>
              <w:rPr>
                <w:bCs/>
                <w:color w:val="000000"/>
                <w:szCs w:val="24"/>
                <w:lang w:val="en-US"/>
              </w:rPr>
              <w:t xml:space="preserve">Email:  </w:t>
            </w:r>
            <w:hyperlink r:id="rId10" w:history="1">
              <w:r w:rsidRPr="00757D7A">
                <w:rPr>
                  <w:rStyle w:val="Hyperlink"/>
                  <w:bCs/>
                  <w:szCs w:val="24"/>
                  <w:lang w:val="en-US"/>
                </w:rPr>
                <w:t>dominic.nguyen@esimplicity.com</w:t>
              </w:r>
            </w:hyperlink>
            <w:r>
              <w:rPr>
                <w:bCs/>
                <w:color w:val="000000"/>
                <w:szCs w:val="24"/>
                <w:lang w:val="en-US"/>
              </w:rPr>
              <w:t xml:space="preserve"> </w:t>
            </w:r>
          </w:p>
          <w:p w14:paraId="79C25EB7" w14:textId="5187040F" w:rsidR="0093425A" w:rsidRDefault="0093425A" w:rsidP="006E2CFC">
            <w:pPr>
              <w:spacing w:before="0"/>
              <w:ind w:right="144"/>
              <w:rPr>
                <w:bCs/>
                <w:color w:val="000000"/>
                <w:szCs w:val="24"/>
                <w:lang w:val="en-US"/>
              </w:rPr>
            </w:pPr>
          </w:p>
        </w:tc>
      </w:tr>
      <w:tr w:rsidR="00175712" w14:paraId="08CC584E" w14:textId="77777777" w:rsidTr="006E2CFC">
        <w:trPr>
          <w:trHeight w:val="810"/>
        </w:trPr>
        <w:tc>
          <w:tcPr>
            <w:tcW w:w="9393" w:type="dxa"/>
            <w:gridSpan w:val="2"/>
            <w:tcBorders>
              <w:left w:val="double" w:sz="6" w:space="0" w:color="auto"/>
              <w:right w:val="double" w:sz="6" w:space="0" w:color="auto"/>
            </w:tcBorders>
          </w:tcPr>
          <w:p w14:paraId="7FE4E70E" w14:textId="2AA4B196" w:rsidR="006C59CD" w:rsidRDefault="00175712" w:rsidP="007E1602">
            <w:pPr>
              <w:spacing w:before="240"/>
              <w:rPr>
                <w:bCs/>
                <w:lang w:val="en-US"/>
              </w:rPr>
            </w:pPr>
            <w:r>
              <w:rPr>
                <w:b/>
                <w:lang w:val="en-US"/>
              </w:rPr>
              <w:t>Purpose/Objective:</w:t>
            </w:r>
            <w:r>
              <w:rPr>
                <w:bCs/>
                <w:lang w:val="en-US"/>
              </w:rPr>
              <w:t xml:space="preserve"> </w:t>
            </w:r>
            <w:r w:rsidR="00D24AA4">
              <w:rPr>
                <w:bCs/>
                <w:lang w:val="en-US"/>
              </w:rPr>
              <w:t>Work on the</w:t>
            </w:r>
            <w:r w:rsidR="007E1602">
              <w:rPr>
                <w:bCs/>
                <w:lang w:val="en-US"/>
              </w:rPr>
              <w:t xml:space="preserve"> RTCA reference</w:t>
            </w:r>
            <w:r w:rsidR="00B86C50">
              <w:rPr>
                <w:bCs/>
                <w:lang w:val="en-US"/>
              </w:rPr>
              <w:t>, make editorial corrections,</w:t>
            </w:r>
            <w:r w:rsidR="007E1602">
              <w:rPr>
                <w:bCs/>
                <w:lang w:val="en-US"/>
              </w:rPr>
              <w:t xml:space="preserve"> and elevate the status of the document</w:t>
            </w:r>
            <w:r w:rsidR="00D24AA4">
              <w:rPr>
                <w:bCs/>
                <w:lang w:val="en-US"/>
              </w:rPr>
              <w:t>.</w:t>
            </w:r>
            <w:r w:rsidR="007E1602">
              <w:rPr>
                <w:bCs/>
                <w:lang w:val="en-US"/>
              </w:rPr>
              <w:t xml:space="preserve"> </w:t>
            </w:r>
          </w:p>
          <w:p w14:paraId="30C821FB" w14:textId="7AC55899" w:rsidR="00D24AA4" w:rsidRPr="00D24AA4" w:rsidRDefault="00D24AA4" w:rsidP="007E1602">
            <w:pPr>
              <w:spacing w:before="240"/>
              <w:rPr>
                <w:bCs/>
                <w:lang w:val="en-US"/>
              </w:rPr>
            </w:pPr>
          </w:p>
        </w:tc>
      </w:tr>
      <w:tr w:rsidR="00175712" w14:paraId="11362B39" w14:textId="77777777" w:rsidTr="006E2CFC">
        <w:trPr>
          <w:trHeight w:val="1380"/>
        </w:trPr>
        <w:tc>
          <w:tcPr>
            <w:tcW w:w="9393" w:type="dxa"/>
            <w:gridSpan w:val="2"/>
            <w:tcBorders>
              <w:left w:val="double" w:sz="6" w:space="0" w:color="auto"/>
              <w:right w:val="double" w:sz="6" w:space="0" w:color="auto"/>
            </w:tcBorders>
          </w:tcPr>
          <w:p w14:paraId="617644B1" w14:textId="524B354B" w:rsidR="00175712" w:rsidRDefault="00175712" w:rsidP="00DF3156">
            <w:pPr>
              <w:tabs>
                <w:tab w:val="left" w:pos="794"/>
                <w:tab w:val="left" w:pos="1191"/>
                <w:tab w:val="left" w:pos="1588"/>
                <w:tab w:val="left" w:pos="1985"/>
              </w:tabs>
              <w:suppressAutoHyphens/>
              <w:rPr>
                <w:bCs/>
                <w:lang w:val="en-US"/>
              </w:rPr>
            </w:pPr>
            <w:r>
              <w:rPr>
                <w:b/>
                <w:lang w:val="en-US"/>
              </w:rPr>
              <w:t>Abstract:</w:t>
            </w:r>
            <w:r>
              <w:rPr>
                <w:bCs/>
                <w:lang w:val="en-US"/>
              </w:rPr>
              <w:t xml:space="preserve"> </w:t>
            </w:r>
            <w:r w:rsidR="00D24AA4">
              <w:rPr>
                <w:bCs/>
                <w:lang w:val="en-US"/>
              </w:rPr>
              <w:t>This contribution propo</w:t>
            </w:r>
            <w:r w:rsidR="00DF3156">
              <w:rPr>
                <w:bCs/>
                <w:lang w:val="en-US"/>
              </w:rPr>
              <w:t xml:space="preserve">ses to elevate the status of the document after some editorial changes.  </w:t>
            </w:r>
          </w:p>
        </w:tc>
      </w:tr>
      <w:tr w:rsidR="00175712" w14:paraId="2DBC5777" w14:textId="77777777" w:rsidTr="006E2CFC">
        <w:trPr>
          <w:trHeight w:val="498"/>
        </w:trPr>
        <w:tc>
          <w:tcPr>
            <w:tcW w:w="9393" w:type="dxa"/>
            <w:gridSpan w:val="2"/>
            <w:tcBorders>
              <w:left w:val="double" w:sz="6" w:space="0" w:color="auto"/>
              <w:bottom w:val="single" w:sz="12" w:space="0" w:color="auto"/>
              <w:right w:val="double" w:sz="6" w:space="0" w:color="auto"/>
            </w:tcBorders>
          </w:tcPr>
          <w:p w14:paraId="6624D2EA" w14:textId="20DCC42C" w:rsidR="00175712" w:rsidRDefault="00175712" w:rsidP="00D53DEE">
            <w:pPr>
              <w:tabs>
                <w:tab w:val="left" w:pos="794"/>
                <w:tab w:val="left" w:pos="1191"/>
                <w:tab w:val="left" w:pos="1588"/>
                <w:tab w:val="left" w:pos="1985"/>
              </w:tabs>
              <w:suppressAutoHyphens/>
              <w:rPr>
                <w:bCs/>
                <w:lang w:val="en-US"/>
              </w:rPr>
            </w:pPr>
            <w:r>
              <w:rPr>
                <w:b/>
                <w:lang w:val="en-US"/>
              </w:rPr>
              <w:t>Fact Sheet Preparer:</w:t>
            </w:r>
            <w:r>
              <w:rPr>
                <w:lang w:val="en-US"/>
              </w:rPr>
              <w:t xml:space="preserve"> </w:t>
            </w:r>
            <w:r w:rsidR="00D53DEE">
              <w:rPr>
                <w:lang w:val="en-US"/>
              </w:rPr>
              <w:t>Fumie Wingo, DON CIO</w:t>
            </w:r>
          </w:p>
        </w:tc>
      </w:tr>
    </w:tbl>
    <w:p w14:paraId="2D743EC2" w14:textId="77777777" w:rsidR="00175712" w:rsidRPr="004A0AA8" w:rsidRDefault="00175712" w:rsidP="00175712"/>
    <w:p w14:paraId="362AD888" w14:textId="219175EF" w:rsidR="00F723C1" w:rsidRDefault="00F723C1">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F723C1" w:rsidRPr="00F723C1" w14:paraId="66B75A14" w14:textId="77777777" w:rsidTr="00F723C1">
        <w:trPr>
          <w:cantSplit/>
        </w:trPr>
        <w:tc>
          <w:tcPr>
            <w:tcW w:w="6487" w:type="dxa"/>
            <w:vAlign w:val="center"/>
            <w:hideMark/>
          </w:tcPr>
          <w:p w14:paraId="3A08A9B3" w14:textId="77777777" w:rsidR="00F723C1" w:rsidRPr="00F723C1" w:rsidRDefault="00F723C1" w:rsidP="00F723C1">
            <w:pPr>
              <w:shd w:val="solid" w:color="FFFFFF" w:fill="FFFFFF"/>
              <w:spacing w:before="0"/>
              <w:textAlignment w:val="auto"/>
              <w:rPr>
                <w:rFonts w:ascii="Verdana" w:hAnsi="Verdana" w:cs="Times New Roman Bold"/>
                <w:b/>
                <w:bCs/>
                <w:sz w:val="26"/>
                <w:szCs w:val="26"/>
                <w:lang w:eastAsia="zh-CN"/>
              </w:rPr>
            </w:pPr>
            <w:r w:rsidRPr="00F723C1">
              <w:rPr>
                <w:rFonts w:ascii="Verdana" w:hAnsi="Verdana" w:cs="Times New Roman Bold"/>
                <w:b/>
                <w:bCs/>
                <w:sz w:val="26"/>
                <w:szCs w:val="26"/>
                <w:lang w:eastAsia="zh-CN"/>
              </w:rPr>
              <w:lastRenderedPageBreak/>
              <w:t>Radiocommunication Study Groups</w:t>
            </w:r>
          </w:p>
        </w:tc>
        <w:tc>
          <w:tcPr>
            <w:tcW w:w="3402" w:type="dxa"/>
            <w:hideMark/>
          </w:tcPr>
          <w:p w14:paraId="796304AD" w14:textId="77777777" w:rsidR="00F723C1" w:rsidRPr="00F723C1" w:rsidRDefault="00F723C1" w:rsidP="00F723C1">
            <w:pPr>
              <w:shd w:val="solid" w:color="FFFFFF" w:fill="FFFFFF"/>
              <w:spacing w:before="0" w:line="240" w:lineRule="atLeast"/>
              <w:textAlignment w:val="auto"/>
              <w:rPr>
                <w:lang w:eastAsia="zh-CN"/>
              </w:rPr>
            </w:pPr>
            <w:bookmarkStart w:id="0" w:name="ditulogo"/>
            <w:bookmarkEnd w:id="0"/>
            <w:r w:rsidRPr="00F723C1">
              <w:rPr>
                <w:noProof/>
                <w:lang w:eastAsia="en-GB"/>
              </w:rPr>
              <w:drawing>
                <wp:inline distT="0" distB="0" distL="0" distR="0" wp14:anchorId="15315B4A" wp14:editId="2187D158">
                  <wp:extent cx="762000" cy="762000"/>
                  <wp:effectExtent l="0" t="0" r="0" b="0"/>
                  <wp:docPr id="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Logo&#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F723C1" w:rsidRPr="00F723C1" w14:paraId="5F1EF9C7" w14:textId="77777777" w:rsidTr="00F723C1">
        <w:trPr>
          <w:cantSplit/>
        </w:trPr>
        <w:tc>
          <w:tcPr>
            <w:tcW w:w="6487" w:type="dxa"/>
            <w:tcBorders>
              <w:top w:val="nil"/>
              <w:left w:val="nil"/>
              <w:bottom w:val="single" w:sz="12" w:space="0" w:color="auto"/>
              <w:right w:val="nil"/>
            </w:tcBorders>
          </w:tcPr>
          <w:p w14:paraId="2307AD93" w14:textId="77777777" w:rsidR="00F723C1" w:rsidRPr="00F723C1" w:rsidRDefault="00F723C1" w:rsidP="00F723C1">
            <w:pPr>
              <w:shd w:val="solid" w:color="FFFFFF" w:fill="FFFFFF"/>
              <w:spacing w:before="0" w:after="48"/>
              <w:textAlignment w:val="auto"/>
              <w:rPr>
                <w:rFonts w:ascii="Verdana" w:hAnsi="Verdana" w:cs="Times New Roman Bold"/>
                <w:b/>
                <w:sz w:val="22"/>
                <w:szCs w:val="22"/>
                <w:lang w:eastAsia="zh-CN"/>
              </w:rPr>
            </w:pPr>
          </w:p>
        </w:tc>
        <w:tc>
          <w:tcPr>
            <w:tcW w:w="3402" w:type="dxa"/>
            <w:tcBorders>
              <w:top w:val="nil"/>
              <w:left w:val="nil"/>
              <w:bottom w:val="single" w:sz="12" w:space="0" w:color="auto"/>
              <w:right w:val="nil"/>
            </w:tcBorders>
          </w:tcPr>
          <w:p w14:paraId="789AA0FD" w14:textId="77777777" w:rsidR="00F723C1" w:rsidRPr="00F723C1" w:rsidRDefault="00F723C1" w:rsidP="00F723C1">
            <w:pPr>
              <w:shd w:val="solid" w:color="FFFFFF" w:fill="FFFFFF"/>
              <w:spacing w:before="0" w:after="48" w:line="240" w:lineRule="atLeast"/>
              <w:textAlignment w:val="auto"/>
              <w:rPr>
                <w:sz w:val="22"/>
                <w:szCs w:val="22"/>
                <w:lang w:val="en-US" w:eastAsia="zh-CN"/>
              </w:rPr>
            </w:pPr>
          </w:p>
        </w:tc>
      </w:tr>
      <w:tr w:rsidR="00F723C1" w:rsidRPr="00F723C1" w14:paraId="42E033DB" w14:textId="77777777" w:rsidTr="00F723C1">
        <w:trPr>
          <w:cantSplit/>
        </w:trPr>
        <w:tc>
          <w:tcPr>
            <w:tcW w:w="6487" w:type="dxa"/>
            <w:tcBorders>
              <w:top w:val="single" w:sz="12" w:space="0" w:color="auto"/>
              <w:left w:val="nil"/>
              <w:bottom w:val="nil"/>
              <w:right w:val="nil"/>
            </w:tcBorders>
          </w:tcPr>
          <w:p w14:paraId="4261287A" w14:textId="77777777" w:rsidR="00F723C1" w:rsidRPr="00F723C1" w:rsidRDefault="00F723C1" w:rsidP="00F723C1">
            <w:pPr>
              <w:shd w:val="solid" w:color="FFFFFF" w:fill="FFFFFF"/>
              <w:spacing w:before="0" w:after="48"/>
              <w:textAlignment w:val="auto"/>
              <w:rPr>
                <w:rFonts w:ascii="Verdana" w:hAnsi="Verdana" w:cs="Times New Roman Bold"/>
                <w:bCs/>
                <w:sz w:val="22"/>
                <w:szCs w:val="22"/>
                <w:lang w:eastAsia="zh-CN"/>
              </w:rPr>
            </w:pPr>
          </w:p>
        </w:tc>
        <w:tc>
          <w:tcPr>
            <w:tcW w:w="3402" w:type="dxa"/>
            <w:tcBorders>
              <w:top w:val="single" w:sz="12" w:space="0" w:color="auto"/>
              <w:left w:val="nil"/>
              <w:bottom w:val="nil"/>
              <w:right w:val="nil"/>
            </w:tcBorders>
          </w:tcPr>
          <w:p w14:paraId="245A9A5A" w14:textId="77777777" w:rsidR="00F723C1" w:rsidRPr="00F723C1" w:rsidRDefault="00F723C1" w:rsidP="00F723C1">
            <w:pPr>
              <w:shd w:val="solid" w:color="FFFFFF" w:fill="FFFFFF"/>
              <w:spacing w:before="0" w:after="48" w:line="240" w:lineRule="atLeast"/>
              <w:textAlignment w:val="auto"/>
              <w:rPr>
                <w:lang w:val="en-US" w:eastAsia="zh-CN"/>
              </w:rPr>
            </w:pPr>
          </w:p>
        </w:tc>
      </w:tr>
      <w:tr w:rsidR="00F723C1" w:rsidRPr="00F723C1" w14:paraId="7ED673B3" w14:textId="77777777" w:rsidTr="00F723C1">
        <w:trPr>
          <w:cantSplit/>
        </w:trPr>
        <w:tc>
          <w:tcPr>
            <w:tcW w:w="6487" w:type="dxa"/>
            <w:vMerge w:val="restart"/>
            <w:hideMark/>
          </w:tcPr>
          <w:p w14:paraId="2E322523" w14:textId="3F821B71" w:rsidR="00F723C1" w:rsidRPr="00F723C1" w:rsidRDefault="00F723C1" w:rsidP="00F723C1">
            <w:pPr>
              <w:shd w:val="solid" w:color="FFFFFF" w:fill="FFFFFF"/>
              <w:tabs>
                <w:tab w:val="left" w:pos="720"/>
              </w:tabs>
              <w:spacing w:before="0" w:after="240"/>
              <w:ind w:left="1134" w:hanging="1134"/>
              <w:textAlignment w:val="auto"/>
              <w:rPr>
                <w:rFonts w:ascii="Verdana" w:hAnsi="Verdana"/>
                <w:sz w:val="20"/>
                <w:lang w:eastAsia="zh-CN"/>
              </w:rPr>
            </w:pPr>
            <w:bookmarkStart w:id="1" w:name="recibido"/>
            <w:bookmarkStart w:id="2" w:name="dnum" w:colFirst="1" w:colLast="1"/>
            <w:bookmarkEnd w:id="1"/>
            <w:r w:rsidRPr="00F723C1">
              <w:rPr>
                <w:rFonts w:ascii="Verdana" w:hAnsi="Verdana"/>
                <w:sz w:val="20"/>
                <w:lang w:eastAsia="zh-CN"/>
              </w:rPr>
              <w:t>Received:</w:t>
            </w:r>
            <w:r w:rsidRPr="00F723C1">
              <w:rPr>
                <w:rFonts w:ascii="Verdana" w:hAnsi="Verdana"/>
                <w:sz w:val="20"/>
                <w:lang w:eastAsia="zh-CN"/>
              </w:rPr>
              <w:tab/>
            </w:r>
          </w:p>
          <w:p w14:paraId="54C77B9E" w14:textId="34D128CA" w:rsidR="00F723C1" w:rsidRPr="00F723C1" w:rsidRDefault="00F723C1" w:rsidP="00F723C1">
            <w:pPr>
              <w:shd w:val="solid" w:color="FFFFFF" w:fill="FFFFFF"/>
              <w:tabs>
                <w:tab w:val="left" w:pos="720"/>
              </w:tabs>
              <w:spacing w:before="0" w:after="240"/>
              <w:ind w:left="1134" w:hanging="1134"/>
              <w:textAlignment w:val="auto"/>
              <w:rPr>
                <w:rFonts w:ascii="Verdana" w:hAnsi="Verdana"/>
                <w:sz w:val="20"/>
                <w:lang w:eastAsia="zh-CN"/>
              </w:rPr>
            </w:pPr>
            <w:r w:rsidRPr="00F723C1">
              <w:rPr>
                <w:rFonts w:ascii="Verdana" w:hAnsi="Verdana"/>
                <w:sz w:val="20"/>
                <w:lang w:eastAsia="zh-CN"/>
              </w:rPr>
              <w:t xml:space="preserve">Source: </w:t>
            </w:r>
            <w:r w:rsidRPr="00F723C1">
              <w:rPr>
                <w:rFonts w:ascii="Verdana" w:hAnsi="Verdana"/>
                <w:sz w:val="20"/>
                <w:lang w:eastAsia="zh-CN"/>
              </w:rPr>
              <w:tab/>
              <w:t xml:space="preserve">Document 5B/335 (Annex </w:t>
            </w:r>
            <w:r>
              <w:rPr>
                <w:rFonts w:ascii="Verdana" w:hAnsi="Verdana"/>
                <w:sz w:val="20"/>
                <w:lang w:eastAsia="zh-CN"/>
              </w:rPr>
              <w:t>9</w:t>
            </w:r>
            <w:r w:rsidRPr="00F723C1">
              <w:rPr>
                <w:rFonts w:ascii="Verdana" w:hAnsi="Verdana"/>
                <w:sz w:val="20"/>
                <w:lang w:eastAsia="zh-CN"/>
              </w:rPr>
              <w:t>)</w:t>
            </w:r>
          </w:p>
        </w:tc>
        <w:tc>
          <w:tcPr>
            <w:tcW w:w="3402" w:type="dxa"/>
            <w:hideMark/>
          </w:tcPr>
          <w:p w14:paraId="03DE3651" w14:textId="2B144DDC" w:rsidR="00F723C1" w:rsidRPr="00F723C1" w:rsidRDefault="00F723C1" w:rsidP="00F723C1">
            <w:pPr>
              <w:shd w:val="solid" w:color="FFFFFF" w:fill="FFFFFF"/>
              <w:spacing w:before="0" w:line="240" w:lineRule="atLeast"/>
              <w:textAlignment w:val="auto"/>
              <w:rPr>
                <w:rFonts w:ascii="Verdana" w:hAnsi="Verdana"/>
                <w:sz w:val="20"/>
                <w:lang w:eastAsia="zh-CN"/>
              </w:rPr>
            </w:pPr>
            <w:r w:rsidRPr="00F723C1">
              <w:rPr>
                <w:rFonts w:ascii="Verdana" w:hAnsi="Verdana"/>
                <w:b/>
                <w:sz w:val="20"/>
                <w:lang w:eastAsia="zh-CN"/>
              </w:rPr>
              <w:t>Document 5B/</w:t>
            </w:r>
          </w:p>
        </w:tc>
      </w:tr>
      <w:tr w:rsidR="00F723C1" w:rsidRPr="00F723C1" w14:paraId="5557B89C" w14:textId="77777777" w:rsidTr="00F723C1">
        <w:trPr>
          <w:cantSplit/>
        </w:trPr>
        <w:tc>
          <w:tcPr>
            <w:tcW w:w="9889" w:type="dxa"/>
            <w:vMerge/>
            <w:vAlign w:val="center"/>
            <w:hideMark/>
          </w:tcPr>
          <w:p w14:paraId="042195AA" w14:textId="77777777" w:rsidR="00F723C1" w:rsidRPr="00F723C1" w:rsidRDefault="00F723C1" w:rsidP="00F723C1">
            <w:pPr>
              <w:tabs>
                <w:tab w:val="clear" w:pos="1134"/>
                <w:tab w:val="clear" w:pos="1871"/>
                <w:tab w:val="clear" w:pos="2268"/>
              </w:tabs>
              <w:overflowPunct/>
              <w:autoSpaceDE/>
              <w:autoSpaceDN/>
              <w:adjustRightInd/>
              <w:spacing w:before="0"/>
              <w:textAlignment w:val="auto"/>
              <w:rPr>
                <w:rFonts w:ascii="Verdana" w:hAnsi="Verdana"/>
                <w:sz w:val="20"/>
                <w:lang w:eastAsia="zh-CN"/>
              </w:rPr>
            </w:pPr>
            <w:bookmarkStart w:id="3" w:name="ddate" w:colFirst="1" w:colLast="1"/>
            <w:bookmarkEnd w:id="2"/>
          </w:p>
        </w:tc>
        <w:tc>
          <w:tcPr>
            <w:tcW w:w="3402" w:type="dxa"/>
            <w:hideMark/>
          </w:tcPr>
          <w:p w14:paraId="17774326" w14:textId="6120B9BB" w:rsidR="00F723C1" w:rsidRPr="00F723C1" w:rsidRDefault="00F723C1" w:rsidP="00F723C1">
            <w:pPr>
              <w:shd w:val="solid" w:color="FFFFFF" w:fill="FFFFFF"/>
              <w:spacing w:before="0" w:line="240" w:lineRule="atLeast"/>
              <w:textAlignment w:val="auto"/>
              <w:rPr>
                <w:rFonts w:ascii="Verdana" w:hAnsi="Verdana"/>
                <w:sz w:val="20"/>
                <w:lang w:eastAsia="zh-CN"/>
              </w:rPr>
            </w:pPr>
            <w:r>
              <w:rPr>
                <w:rFonts w:ascii="Verdana" w:hAnsi="Verdana"/>
                <w:b/>
                <w:sz w:val="20"/>
                <w:lang w:eastAsia="zh-CN"/>
              </w:rPr>
              <w:t>XX</w:t>
            </w:r>
            <w:r w:rsidRPr="00F723C1">
              <w:rPr>
                <w:rFonts w:ascii="Verdana" w:hAnsi="Verdana"/>
                <w:b/>
                <w:sz w:val="20"/>
                <w:lang w:eastAsia="zh-CN"/>
              </w:rPr>
              <w:t xml:space="preserve"> </w:t>
            </w:r>
            <w:r>
              <w:rPr>
                <w:rFonts w:ascii="Verdana" w:hAnsi="Verdana"/>
                <w:b/>
                <w:sz w:val="20"/>
                <w:lang w:eastAsia="zh-CN"/>
              </w:rPr>
              <w:t>November</w:t>
            </w:r>
            <w:r w:rsidRPr="00F723C1">
              <w:rPr>
                <w:rFonts w:ascii="Verdana" w:hAnsi="Verdana"/>
                <w:b/>
                <w:sz w:val="20"/>
                <w:lang w:eastAsia="zh-CN"/>
              </w:rPr>
              <w:t xml:space="preserve"> 2021</w:t>
            </w:r>
          </w:p>
        </w:tc>
      </w:tr>
      <w:tr w:rsidR="00F723C1" w:rsidRPr="00F723C1" w14:paraId="79B8CF11" w14:textId="77777777" w:rsidTr="00F723C1">
        <w:trPr>
          <w:cantSplit/>
        </w:trPr>
        <w:tc>
          <w:tcPr>
            <w:tcW w:w="9889" w:type="dxa"/>
            <w:vMerge/>
            <w:vAlign w:val="center"/>
            <w:hideMark/>
          </w:tcPr>
          <w:p w14:paraId="21520E2B" w14:textId="77777777" w:rsidR="00F723C1" w:rsidRPr="00F723C1" w:rsidRDefault="00F723C1" w:rsidP="00F723C1">
            <w:pPr>
              <w:tabs>
                <w:tab w:val="clear" w:pos="1134"/>
                <w:tab w:val="clear" w:pos="1871"/>
                <w:tab w:val="clear" w:pos="2268"/>
              </w:tabs>
              <w:overflowPunct/>
              <w:autoSpaceDE/>
              <w:autoSpaceDN/>
              <w:adjustRightInd/>
              <w:spacing w:before="0"/>
              <w:textAlignment w:val="auto"/>
              <w:rPr>
                <w:rFonts w:ascii="Verdana" w:hAnsi="Verdana"/>
                <w:sz w:val="20"/>
                <w:lang w:eastAsia="zh-CN"/>
              </w:rPr>
            </w:pPr>
            <w:bookmarkStart w:id="4" w:name="dorlang" w:colFirst="1" w:colLast="1"/>
            <w:bookmarkEnd w:id="3"/>
          </w:p>
        </w:tc>
        <w:tc>
          <w:tcPr>
            <w:tcW w:w="3402" w:type="dxa"/>
            <w:hideMark/>
          </w:tcPr>
          <w:p w14:paraId="63F644C3" w14:textId="77777777" w:rsidR="00F723C1" w:rsidRPr="00F723C1" w:rsidRDefault="00F723C1" w:rsidP="00F723C1">
            <w:pPr>
              <w:shd w:val="solid" w:color="FFFFFF" w:fill="FFFFFF"/>
              <w:spacing w:before="0" w:line="240" w:lineRule="atLeast"/>
              <w:textAlignment w:val="auto"/>
              <w:rPr>
                <w:rFonts w:ascii="Verdana" w:eastAsia="SimSun" w:hAnsi="Verdana"/>
                <w:sz w:val="20"/>
                <w:lang w:eastAsia="zh-CN"/>
              </w:rPr>
            </w:pPr>
            <w:r w:rsidRPr="00F723C1">
              <w:rPr>
                <w:rFonts w:ascii="Verdana" w:eastAsia="SimSun" w:hAnsi="Verdana"/>
                <w:b/>
                <w:sz w:val="20"/>
                <w:lang w:eastAsia="zh-CN"/>
              </w:rPr>
              <w:t>English only</w:t>
            </w:r>
          </w:p>
        </w:tc>
      </w:tr>
      <w:tr w:rsidR="00F723C1" w:rsidRPr="00F723C1" w14:paraId="33375565" w14:textId="77777777" w:rsidTr="00F723C1">
        <w:trPr>
          <w:cantSplit/>
        </w:trPr>
        <w:tc>
          <w:tcPr>
            <w:tcW w:w="9889" w:type="dxa"/>
            <w:gridSpan w:val="2"/>
            <w:hideMark/>
          </w:tcPr>
          <w:p w14:paraId="41ECC466" w14:textId="77777777" w:rsidR="00F723C1" w:rsidRPr="00F723C1" w:rsidRDefault="00F723C1" w:rsidP="00F723C1">
            <w:pPr>
              <w:spacing w:before="840"/>
              <w:jc w:val="center"/>
              <w:textAlignment w:val="auto"/>
              <w:rPr>
                <w:b/>
                <w:sz w:val="28"/>
                <w:szCs w:val="22"/>
                <w:lang w:eastAsia="zh-CN"/>
              </w:rPr>
            </w:pPr>
            <w:bookmarkStart w:id="5" w:name="dsource"/>
            <w:bookmarkEnd w:id="4"/>
            <w:r w:rsidRPr="00F723C1">
              <w:rPr>
                <w:rFonts w:eastAsia="Calibri"/>
                <w:b/>
                <w:sz w:val="28"/>
                <w:szCs w:val="24"/>
                <w:lang w:eastAsia="zh-CN"/>
              </w:rPr>
              <w:t>United States of America</w:t>
            </w:r>
          </w:p>
        </w:tc>
        <w:bookmarkEnd w:id="5"/>
      </w:tr>
      <w:tr w:rsidR="00F723C1" w:rsidRPr="00F723C1" w14:paraId="17C991DD" w14:textId="77777777" w:rsidTr="00F723C1">
        <w:trPr>
          <w:cantSplit/>
        </w:trPr>
        <w:tc>
          <w:tcPr>
            <w:tcW w:w="9889" w:type="dxa"/>
            <w:gridSpan w:val="2"/>
            <w:hideMark/>
          </w:tcPr>
          <w:p w14:paraId="6CD3E373" w14:textId="57168CD9" w:rsidR="00F723C1" w:rsidRPr="00F723C1" w:rsidRDefault="00F723C1" w:rsidP="00F723C1">
            <w:pPr>
              <w:tabs>
                <w:tab w:val="left" w:pos="567"/>
                <w:tab w:val="left" w:pos="1701"/>
                <w:tab w:val="left" w:pos="2835"/>
              </w:tabs>
              <w:spacing w:before="240"/>
              <w:jc w:val="center"/>
              <w:textAlignment w:val="auto"/>
              <w:rPr>
                <w:rFonts w:eastAsia="Calibri"/>
                <w:caps/>
                <w:sz w:val="28"/>
                <w:szCs w:val="22"/>
                <w:lang w:eastAsia="zh-CN"/>
              </w:rPr>
            </w:pPr>
            <w:bookmarkStart w:id="6" w:name="drec"/>
            <w:r w:rsidRPr="00F723C1">
              <w:rPr>
                <w:rFonts w:eastAsia="Calibri"/>
                <w:caps/>
                <w:sz w:val="28"/>
                <w:szCs w:val="24"/>
                <w:lang w:eastAsia="ja-JP"/>
              </w:rPr>
              <w:t xml:space="preserve">DRAFT revision of </w:t>
            </w:r>
            <w:r w:rsidRPr="00F723C1">
              <w:rPr>
                <w:rFonts w:eastAsia="Calibri"/>
                <w:caps/>
                <w:sz w:val="28"/>
                <w:szCs w:val="24"/>
                <w:lang w:eastAsia="zh-CN"/>
              </w:rPr>
              <w:t>RECOMMENDATION ITU-R M.1638-1</w:t>
            </w:r>
          </w:p>
        </w:tc>
        <w:bookmarkEnd w:id="6"/>
      </w:tr>
      <w:tr w:rsidR="00F723C1" w:rsidRPr="00F723C1" w14:paraId="770A6F24" w14:textId="77777777" w:rsidTr="00F723C1">
        <w:trPr>
          <w:cantSplit/>
        </w:trPr>
        <w:tc>
          <w:tcPr>
            <w:tcW w:w="9889" w:type="dxa"/>
            <w:gridSpan w:val="2"/>
            <w:hideMark/>
          </w:tcPr>
          <w:p w14:paraId="2AED9218" w14:textId="77777777" w:rsidR="00F723C1" w:rsidRPr="00F723C1" w:rsidRDefault="00F723C1" w:rsidP="00F723C1">
            <w:pPr>
              <w:overflowPunct/>
              <w:autoSpaceDE/>
              <w:autoSpaceDN/>
              <w:adjustRightInd/>
              <w:spacing w:before="240"/>
              <w:jc w:val="center"/>
              <w:textAlignment w:val="auto"/>
              <w:rPr>
                <w:b/>
                <w:sz w:val="28"/>
                <w:lang w:eastAsia="zh-CN"/>
              </w:rPr>
            </w:pPr>
            <w:bookmarkStart w:id="7" w:name="dtitle1"/>
            <w:r w:rsidRPr="00F723C1">
              <w:rPr>
                <w:rFonts w:eastAsia="Calibri"/>
                <w:b/>
                <w:sz w:val="28"/>
                <w:shd w:val="clear" w:color="auto" w:fill="FFFFFF"/>
                <w:lang w:eastAsia="zh-CN"/>
              </w:rPr>
              <w:t>Characteristics of and protection criteria for sharing studies for radiolocation (except ground based meteorological radars) and aeronautical radionavigation radars operating in the frequency bands between 5 250 and 5 850 MHz</w:t>
            </w:r>
          </w:p>
        </w:tc>
      </w:tr>
    </w:tbl>
    <w:p w14:paraId="6656C2C5" w14:textId="2480AF64" w:rsidR="00F723C1" w:rsidRPr="00F723C1" w:rsidRDefault="00F723C1" w:rsidP="00F723C1">
      <w:pPr>
        <w:spacing w:before="360"/>
        <w:jc w:val="both"/>
        <w:textAlignment w:val="auto"/>
        <w:rPr>
          <w:rFonts w:eastAsia="Calibri"/>
          <w:b/>
          <w:bCs/>
        </w:rPr>
      </w:pPr>
      <w:bookmarkStart w:id="8" w:name="dbreak"/>
      <w:bookmarkEnd w:id="7"/>
      <w:bookmarkEnd w:id="8"/>
      <w:r w:rsidRPr="00F723C1">
        <w:rPr>
          <w:rFonts w:eastAsia="Calibri"/>
          <w:szCs w:val="22"/>
          <w:lang w:eastAsia="zh-CN"/>
        </w:rPr>
        <w:t xml:space="preserve">The United States proposes that ITU-R Working Party (WP) 5B consider the updates to the preliminary draft revision to Recommendation </w:t>
      </w:r>
      <w:hyperlink r:id="rId12" w:history="1">
        <w:r w:rsidRPr="00F723C1">
          <w:rPr>
            <w:rFonts w:eastAsia="Calibri"/>
            <w:color w:val="0000FF"/>
            <w:szCs w:val="22"/>
            <w:u w:val="single"/>
            <w:lang w:eastAsia="zh-CN"/>
          </w:rPr>
          <w:t>ITU-R M.1638-1</w:t>
        </w:r>
      </w:hyperlink>
      <w:r w:rsidRPr="00F723C1">
        <w:rPr>
          <w:rFonts w:eastAsia="Calibri"/>
          <w:szCs w:val="22"/>
          <w:lang w:eastAsia="zh-CN"/>
        </w:rPr>
        <w:t xml:space="preserve"> attached to the Chairman’s Report. The proposed updates seek to address the editor’s note</w:t>
      </w:r>
      <w:r>
        <w:rPr>
          <w:rFonts w:eastAsia="Calibri"/>
          <w:szCs w:val="22"/>
          <w:lang w:eastAsia="zh-CN"/>
        </w:rPr>
        <w:t xml:space="preserve">s and confirm all values in table 2. The  </w:t>
      </w:r>
    </w:p>
    <w:p w14:paraId="297AE1CD" w14:textId="62F71ED4" w:rsidR="00F723C1" w:rsidRPr="00F723C1" w:rsidRDefault="00F723C1" w:rsidP="00F723C1">
      <w:pPr>
        <w:jc w:val="both"/>
        <w:textAlignment w:val="auto"/>
      </w:pPr>
      <w:r w:rsidRPr="00F723C1">
        <w:t xml:space="preserve">The </w:t>
      </w:r>
      <w:r>
        <w:t xml:space="preserve">United States proposals are highlighted in </w:t>
      </w:r>
      <w:r w:rsidRPr="00F723C1">
        <w:rPr>
          <w:highlight w:val="yellow"/>
        </w:rPr>
        <w:t>yellow</w:t>
      </w:r>
      <w:r>
        <w:t xml:space="preserve">. It is also proposed to elevate the status of this document to Draft Revision. </w:t>
      </w:r>
    </w:p>
    <w:p w14:paraId="6466102A" w14:textId="6BC6FDBF" w:rsidR="001701A1" w:rsidRDefault="00F723C1" w:rsidP="00F723C1">
      <w:pPr>
        <w:spacing w:before="360"/>
        <w:textAlignment w:val="auto"/>
        <w:rPr>
          <w:rFonts w:eastAsia="Calibri"/>
          <w:szCs w:val="22"/>
        </w:rPr>
      </w:pPr>
      <w:r w:rsidRPr="00F723C1">
        <w:rPr>
          <w:rFonts w:eastAsia="Calibri"/>
          <w:b/>
          <w:bCs/>
          <w:szCs w:val="22"/>
        </w:rPr>
        <w:t>Attachment:</w:t>
      </w:r>
      <w:r w:rsidRPr="00F723C1">
        <w:rPr>
          <w:rFonts w:eastAsia="Calibri"/>
          <w:szCs w:val="22"/>
        </w:rPr>
        <w:t xml:space="preserve"> 1</w:t>
      </w:r>
    </w:p>
    <w:p w14:paraId="4C0168BE" w14:textId="6D1C31A3" w:rsidR="00F723C1" w:rsidRDefault="00F723C1">
      <w:pPr>
        <w:tabs>
          <w:tab w:val="clear" w:pos="1134"/>
          <w:tab w:val="clear" w:pos="1871"/>
          <w:tab w:val="clear" w:pos="2268"/>
        </w:tabs>
        <w:overflowPunct/>
        <w:autoSpaceDE/>
        <w:autoSpaceDN/>
        <w:adjustRightInd/>
        <w:spacing w:before="0" w:after="160" w:line="259" w:lineRule="auto"/>
        <w:textAlignment w:val="auto"/>
        <w:rPr>
          <w:rFonts w:eastAsia="Calibri"/>
          <w:szCs w:val="22"/>
        </w:rPr>
      </w:pPr>
      <w:r>
        <w:rPr>
          <w:rFonts w:eastAsia="Calibri"/>
          <w:szCs w:val="22"/>
        </w:rPr>
        <w:br w:type="page"/>
      </w:r>
    </w:p>
    <w:tbl>
      <w:tblPr>
        <w:tblpPr w:leftFromText="180" w:rightFromText="180" w:horzAnchor="margin" w:tblpY="-687"/>
        <w:tblW w:w="9885" w:type="dxa"/>
        <w:tblLayout w:type="fixed"/>
        <w:tblLook w:val="04A0" w:firstRow="1" w:lastRow="0" w:firstColumn="1" w:lastColumn="0" w:noHBand="0" w:noVBand="1"/>
      </w:tblPr>
      <w:tblGrid>
        <w:gridCol w:w="9885"/>
      </w:tblGrid>
      <w:tr w:rsidR="00F723C1" w:rsidRPr="00F723C1" w14:paraId="315A1BAA" w14:textId="77777777" w:rsidTr="00F723C1">
        <w:trPr>
          <w:cantSplit/>
        </w:trPr>
        <w:tc>
          <w:tcPr>
            <w:tcW w:w="9889" w:type="dxa"/>
            <w:hideMark/>
          </w:tcPr>
          <w:p w14:paraId="3C94BE6C" w14:textId="77777777" w:rsidR="00F723C1" w:rsidRPr="00F723C1" w:rsidRDefault="00F723C1" w:rsidP="00F723C1">
            <w:pPr>
              <w:spacing w:before="840"/>
              <w:jc w:val="center"/>
              <w:textAlignment w:val="auto"/>
              <w:rPr>
                <w:rFonts w:eastAsia="Calibri"/>
                <w:b/>
                <w:sz w:val="28"/>
                <w:szCs w:val="22"/>
                <w:lang w:eastAsia="zh-CN"/>
              </w:rPr>
            </w:pPr>
            <w:r w:rsidRPr="00F723C1">
              <w:rPr>
                <w:rFonts w:eastAsia="Calibri"/>
                <w:b/>
                <w:sz w:val="28"/>
                <w:szCs w:val="24"/>
                <w:lang w:eastAsia="zh-CN"/>
              </w:rPr>
              <w:lastRenderedPageBreak/>
              <w:t>Annex 9 to the Working Group 5B Chairman’s Report</w:t>
            </w:r>
          </w:p>
        </w:tc>
      </w:tr>
      <w:tr w:rsidR="00F723C1" w:rsidRPr="00F723C1" w14:paraId="0F0DE76D" w14:textId="77777777" w:rsidTr="00F723C1">
        <w:trPr>
          <w:cantSplit/>
        </w:trPr>
        <w:tc>
          <w:tcPr>
            <w:tcW w:w="9889" w:type="dxa"/>
            <w:hideMark/>
          </w:tcPr>
          <w:p w14:paraId="68E407D8" w14:textId="000F2462" w:rsidR="00F723C1" w:rsidRPr="00F723C1" w:rsidRDefault="00F723C1" w:rsidP="00F723C1">
            <w:pPr>
              <w:tabs>
                <w:tab w:val="left" w:pos="567"/>
                <w:tab w:val="left" w:pos="1701"/>
                <w:tab w:val="left" w:pos="2835"/>
              </w:tabs>
              <w:spacing w:before="240"/>
              <w:jc w:val="center"/>
              <w:textAlignment w:val="auto"/>
              <w:rPr>
                <w:rFonts w:eastAsia="Calibri"/>
                <w:caps/>
                <w:sz w:val="28"/>
                <w:szCs w:val="22"/>
                <w:lang w:eastAsia="zh-CN"/>
              </w:rPr>
            </w:pPr>
            <w:del w:id="9" w:author="DONCIO" w:date="2021-09-08T15:39:00Z">
              <w:r w:rsidRPr="00912FAF" w:rsidDel="00912FAF">
                <w:rPr>
                  <w:rFonts w:eastAsia="Calibri"/>
                  <w:caps/>
                  <w:sz w:val="28"/>
                  <w:szCs w:val="24"/>
                  <w:highlight w:val="yellow"/>
                  <w:lang w:eastAsia="zh-CN"/>
                  <w:rPrChange w:id="10" w:author="DONCIO" w:date="2021-09-08T15:39:00Z">
                    <w:rPr>
                      <w:rFonts w:eastAsia="Calibri"/>
                      <w:caps/>
                      <w:sz w:val="28"/>
                      <w:szCs w:val="24"/>
                      <w:lang w:eastAsia="zh-CN"/>
                    </w:rPr>
                  </w:rPrChange>
                </w:rPr>
                <w:delText>Preliminary</w:delText>
              </w:r>
              <w:r w:rsidRPr="00F723C1" w:rsidDel="00912FAF">
                <w:rPr>
                  <w:rFonts w:eastAsia="Calibri"/>
                  <w:caps/>
                  <w:sz w:val="28"/>
                  <w:szCs w:val="24"/>
                  <w:lang w:eastAsia="zh-CN"/>
                </w:rPr>
                <w:delText xml:space="preserve"> </w:delText>
              </w:r>
            </w:del>
            <w:r w:rsidRPr="00F723C1">
              <w:rPr>
                <w:rFonts w:eastAsia="Calibri"/>
                <w:caps/>
                <w:sz w:val="28"/>
                <w:szCs w:val="24"/>
                <w:lang w:eastAsia="ja-JP"/>
              </w:rPr>
              <w:t xml:space="preserve">DRAFT revision of </w:t>
            </w:r>
            <w:r w:rsidRPr="00F723C1">
              <w:rPr>
                <w:rFonts w:eastAsia="Calibri"/>
                <w:caps/>
                <w:sz w:val="28"/>
                <w:szCs w:val="24"/>
                <w:lang w:eastAsia="zh-CN"/>
              </w:rPr>
              <w:t>RECOMMENDATION ITU-R M.1638-1</w:t>
            </w:r>
          </w:p>
        </w:tc>
      </w:tr>
      <w:tr w:rsidR="00F723C1" w:rsidRPr="00F723C1" w14:paraId="34589834" w14:textId="77777777" w:rsidTr="00F723C1">
        <w:trPr>
          <w:cantSplit/>
        </w:trPr>
        <w:tc>
          <w:tcPr>
            <w:tcW w:w="9889" w:type="dxa"/>
            <w:hideMark/>
          </w:tcPr>
          <w:p w14:paraId="2374010A" w14:textId="77777777" w:rsidR="00F723C1" w:rsidRPr="00F723C1" w:rsidRDefault="00F723C1" w:rsidP="00F723C1">
            <w:pPr>
              <w:overflowPunct/>
              <w:autoSpaceDE/>
              <w:autoSpaceDN/>
              <w:adjustRightInd/>
              <w:spacing w:before="240"/>
              <w:jc w:val="center"/>
              <w:textAlignment w:val="auto"/>
              <w:rPr>
                <w:rFonts w:eastAsia="Calibri"/>
                <w:b/>
                <w:sz w:val="28"/>
                <w:szCs w:val="22"/>
                <w:lang w:eastAsia="zh-CN"/>
              </w:rPr>
            </w:pPr>
            <w:r w:rsidRPr="00F723C1">
              <w:rPr>
                <w:rFonts w:eastAsia="Calibri"/>
                <w:b/>
                <w:sz w:val="28"/>
                <w:szCs w:val="22"/>
                <w:shd w:val="clear" w:color="auto" w:fill="FFFFFF"/>
                <w:lang w:eastAsia="zh-CN"/>
              </w:rPr>
              <w:t>Characteristics of and protection criteria for sharing studies for radiolocation (except ground based meteorological radars) and aeronautical radionavigation radars operating in the frequency bands between 5 250 and 5 850 MHz</w:t>
            </w:r>
          </w:p>
        </w:tc>
      </w:tr>
    </w:tbl>
    <w:p w14:paraId="45D3C5E0" w14:textId="77777777" w:rsidR="00F723C1" w:rsidRPr="00F723C1" w:rsidRDefault="00F723C1" w:rsidP="00F723C1">
      <w:pPr>
        <w:keepNext/>
        <w:keepLines/>
        <w:jc w:val="right"/>
        <w:textAlignment w:val="auto"/>
        <w:rPr>
          <w:sz w:val="22"/>
          <w:lang w:val="en-US"/>
        </w:rPr>
      </w:pPr>
      <w:bookmarkStart w:id="11" w:name="_Hlk73609734"/>
      <w:r w:rsidRPr="00F723C1">
        <w:rPr>
          <w:sz w:val="22"/>
          <w:lang w:val="en-US"/>
        </w:rPr>
        <w:t>(2003-2015</w:t>
      </w:r>
      <w:ins w:id="12" w:author="Chairman" w:date="2021-06-03T10:02:00Z">
        <w:r w:rsidRPr="00F723C1">
          <w:rPr>
            <w:sz w:val="22"/>
            <w:lang w:val="en-US"/>
          </w:rPr>
          <w:t>-202X</w:t>
        </w:r>
      </w:ins>
      <w:r w:rsidRPr="00F723C1">
        <w:rPr>
          <w:sz w:val="22"/>
          <w:lang w:val="en-US"/>
        </w:rPr>
        <w:t>)</w:t>
      </w:r>
    </w:p>
    <w:p w14:paraId="685B0B0C" w14:textId="77777777" w:rsidR="00F723C1" w:rsidRPr="00F723C1" w:rsidRDefault="00F723C1" w:rsidP="00F723C1">
      <w:pPr>
        <w:keepNext/>
        <w:keepLines/>
        <w:spacing w:before="160"/>
        <w:textAlignment w:val="auto"/>
        <w:rPr>
          <w:ins w:id="13" w:author="Chairman" w:date="2021-06-03T10:05:00Z"/>
          <w:rFonts w:ascii="Times New Roman Bold" w:eastAsia="Calibri" w:hAnsi="Times New Roman Bold" w:cs="Times New Roman Bold"/>
          <w:b/>
          <w:szCs w:val="22"/>
        </w:rPr>
      </w:pPr>
      <w:ins w:id="14" w:author="Chairman" w:date="2021-06-03T10:05:00Z">
        <w:r w:rsidRPr="00F723C1">
          <w:rPr>
            <w:rFonts w:ascii="Times New Roman Bold" w:eastAsia="Calibri" w:hAnsi="Times New Roman Bold" w:cs="Times New Roman Bold"/>
            <w:b/>
            <w:szCs w:val="22"/>
          </w:rPr>
          <w:t>Summary of revision</w:t>
        </w:r>
      </w:ins>
    </w:p>
    <w:p w14:paraId="07C3C20D" w14:textId="18DF38F0" w:rsidR="00F723C1" w:rsidRPr="00393F4E" w:rsidRDefault="00F723C1" w:rsidP="00F723C1">
      <w:pPr>
        <w:spacing w:before="240" w:after="240"/>
        <w:textAlignment w:val="auto"/>
        <w:rPr>
          <w:ins w:id="15" w:author="DONCIO" w:date="2021-09-09T16:54:00Z"/>
          <w:rFonts w:eastAsia="Calibri"/>
          <w:highlight w:val="yellow"/>
          <w:lang w:eastAsia="zh-CN"/>
          <w:rPrChange w:id="16" w:author="DONCIO" w:date="2021-09-09T17:20:00Z">
            <w:rPr>
              <w:ins w:id="17" w:author="DONCIO" w:date="2021-09-09T16:54:00Z"/>
              <w:rFonts w:eastAsia="Calibri"/>
              <w:lang w:eastAsia="zh-CN"/>
            </w:rPr>
          </w:rPrChange>
        </w:rPr>
      </w:pPr>
      <w:ins w:id="18" w:author="Chairman" w:date="2021-06-03T10:05:00Z">
        <w:del w:id="19" w:author="DONCIO" w:date="2021-09-09T16:54:00Z">
          <w:r w:rsidRPr="00393F4E" w:rsidDel="00EF0113">
            <w:rPr>
              <w:rFonts w:eastAsia="Calibri"/>
              <w:highlight w:val="yellow"/>
              <w:lang w:eastAsia="zh-CN"/>
              <w:rPrChange w:id="20" w:author="DONCIO" w:date="2021-09-09T17:20:00Z">
                <w:rPr>
                  <w:rFonts w:eastAsia="Calibri"/>
                  <w:lang w:eastAsia="zh-CN"/>
                </w:rPr>
              </w:rPrChange>
            </w:rPr>
            <w:delText>[</w:delText>
          </w:r>
          <w:r w:rsidRPr="00393F4E" w:rsidDel="00EF0113">
            <w:rPr>
              <w:rFonts w:eastAsia="Calibri"/>
              <w:highlight w:val="yellow"/>
              <w:lang w:eastAsia="zh-CN"/>
              <w:rPrChange w:id="21" w:author="DONCIO" w:date="2021-09-09T17:20:00Z">
                <w:rPr>
                  <w:rFonts w:eastAsia="Calibri"/>
                  <w:b/>
                  <w:i/>
                  <w:iCs/>
                  <w:sz w:val="22"/>
                  <w:lang w:val="es-ES_tradnl" w:eastAsia="zh-CN"/>
                </w:rPr>
              </w:rPrChange>
            </w:rPr>
            <w:delText>TBD</w:delText>
          </w:r>
          <w:r w:rsidRPr="00393F4E" w:rsidDel="00EF0113">
            <w:rPr>
              <w:rFonts w:eastAsia="Calibri"/>
              <w:highlight w:val="yellow"/>
              <w:lang w:eastAsia="zh-CN"/>
              <w:rPrChange w:id="22" w:author="DONCIO" w:date="2021-09-09T17:20:00Z">
                <w:rPr>
                  <w:rFonts w:eastAsia="Calibri"/>
                  <w:lang w:eastAsia="zh-CN"/>
                </w:rPr>
              </w:rPrChange>
            </w:rPr>
            <w:delText>]</w:delText>
          </w:r>
        </w:del>
      </w:ins>
    </w:p>
    <w:p w14:paraId="46980463" w14:textId="7AB0FC92" w:rsidR="00EF0113" w:rsidRPr="00393F4E" w:rsidRDefault="00BE519E" w:rsidP="00F723C1">
      <w:pPr>
        <w:spacing w:before="240" w:after="240"/>
        <w:textAlignment w:val="auto"/>
        <w:rPr>
          <w:ins w:id="23" w:author="DONCIO" w:date="2021-09-09T17:04:00Z"/>
          <w:highlight w:val="yellow"/>
          <w:rPrChange w:id="24" w:author="DONCIO" w:date="2021-09-09T17:20:00Z">
            <w:rPr>
              <w:ins w:id="25" w:author="DONCIO" w:date="2021-09-09T17:04:00Z"/>
            </w:rPr>
          </w:rPrChange>
        </w:rPr>
      </w:pPr>
      <w:ins w:id="26" w:author="DONCIO" w:date="2021-09-09T17:04:00Z">
        <w:r w:rsidRPr="00393F4E">
          <w:rPr>
            <w:highlight w:val="yellow"/>
            <w:rPrChange w:id="27" w:author="DONCIO" w:date="2021-09-09T17:20:00Z">
              <w:rPr/>
            </w:rPrChange>
          </w:rPr>
          <w:t>The summary of revisions to this Recommendation is as follows:</w:t>
        </w:r>
      </w:ins>
    </w:p>
    <w:p w14:paraId="2213D6EB" w14:textId="2A90887E" w:rsidR="00BE519E" w:rsidRPr="00393F4E" w:rsidRDefault="00BE519E" w:rsidP="00BE519E">
      <w:pPr>
        <w:pStyle w:val="ListParagraph"/>
        <w:numPr>
          <w:ilvl w:val="0"/>
          <w:numId w:val="8"/>
        </w:numPr>
        <w:spacing w:before="240" w:after="240"/>
        <w:rPr>
          <w:ins w:id="28" w:author="DONCIO" w:date="2021-09-09T17:07:00Z"/>
          <w:rFonts w:ascii="Times New Roman" w:hAnsi="Times New Roman" w:cs="Times New Roman"/>
          <w:sz w:val="24"/>
          <w:szCs w:val="24"/>
          <w:highlight w:val="yellow"/>
          <w:rPrChange w:id="29" w:author="DONCIO" w:date="2021-09-09T17:20:00Z">
            <w:rPr>
              <w:ins w:id="30" w:author="DONCIO" w:date="2021-09-09T17:07:00Z"/>
            </w:rPr>
          </w:rPrChange>
        </w:rPr>
      </w:pPr>
      <w:ins w:id="31" w:author="DONCIO" w:date="2021-09-09T17:06:00Z">
        <w:r w:rsidRPr="00393F4E">
          <w:rPr>
            <w:rFonts w:ascii="Times New Roman" w:hAnsi="Times New Roman" w:cs="Times New Roman"/>
            <w:sz w:val="24"/>
            <w:szCs w:val="24"/>
            <w:highlight w:val="yellow"/>
            <w:rPrChange w:id="32" w:author="DONCIO" w:date="2021-09-09T17:20:00Z">
              <w:rPr/>
            </w:rPrChange>
          </w:rPr>
          <w:t>Add terms to Abbreviations/Glossary section</w:t>
        </w:r>
      </w:ins>
    </w:p>
    <w:p w14:paraId="5F872590" w14:textId="4C4D3892" w:rsidR="00BE519E" w:rsidRPr="00393F4E" w:rsidRDefault="00BE519E" w:rsidP="00BE519E">
      <w:pPr>
        <w:pStyle w:val="ListParagraph"/>
        <w:numPr>
          <w:ilvl w:val="0"/>
          <w:numId w:val="8"/>
        </w:numPr>
        <w:spacing w:before="240" w:after="240"/>
        <w:rPr>
          <w:ins w:id="33" w:author="DONCIO" w:date="2021-09-09T17:08:00Z"/>
          <w:rFonts w:ascii="Times New Roman" w:hAnsi="Times New Roman" w:cs="Times New Roman"/>
          <w:sz w:val="24"/>
          <w:szCs w:val="24"/>
          <w:highlight w:val="yellow"/>
          <w:rPrChange w:id="34" w:author="DONCIO" w:date="2021-09-09T17:20:00Z">
            <w:rPr>
              <w:ins w:id="35" w:author="DONCIO" w:date="2021-09-09T17:08:00Z"/>
            </w:rPr>
          </w:rPrChange>
        </w:rPr>
      </w:pPr>
      <w:ins w:id="36" w:author="DONCIO" w:date="2021-09-09T17:07:00Z">
        <w:r w:rsidRPr="00393F4E">
          <w:rPr>
            <w:rFonts w:ascii="Times New Roman" w:hAnsi="Times New Roman" w:cs="Times New Roman"/>
            <w:sz w:val="24"/>
            <w:szCs w:val="24"/>
            <w:highlight w:val="yellow"/>
            <w:rPrChange w:id="37" w:author="DONCIO" w:date="2021-09-09T17:20:00Z">
              <w:rPr/>
            </w:rPrChange>
          </w:rPr>
          <w:t xml:space="preserve">Add related ITU Recommendations and Reports </w:t>
        </w:r>
      </w:ins>
    </w:p>
    <w:p w14:paraId="49800611" w14:textId="3354104B" w:rsidR="00BE519E" w:rsidRPr="00393F4E" w:rsidRDefault="00BE519E" w:rsidP="00BE519E">
      <w:pPr>
        <w:pStyle w:val="ListParagraph"/>
        <w:numPr>
          <w:ilvl w:val="0"/>
          <w:numId w:val="8"/>
        </w:numPr>
        <w:spacing w:before="240" w:after="240"/>
        <w:rPr>
          <w:ins w:id="38" w:author="DONCIO" w:date="2021-09-09T17:09:00Z"/>
          <w:rFonts w:ascii="Times New Roman" w:hAnsi="Times New Roman" w:cs="Times New Roman"/>
          <w:sz w:val="24"/>
          <w:szCs w:val="24"/>
          <w:highlight w:val="yellow"/>
          <w:rPrChange w:id="39" w:author="DONCIO" w:date="2021-09-09T17:20:00Z">
            <w:rPr>
              <w:ins w:id="40" w:author="DONCIO" w:date="2021-09-09T17:09:00Z"/>
            </w:rPr>
          </w:rPrChange>
        </w:rPr>
      </w:pPr>
      <w:ins w:id="41" w:author="DONCIO" w:date="2021-09-09T17:08:00Z">
        <w:r w:rsidRPr="00393F4E">
          <w:rPr>
            <w:rFonts w:ascii="Times New Roman" w:hAnsi="Times New Roman" w:cs="Times New Roman"/>
            <w:sz w:val="24"/>
            <w:szCs w:val="24"/>
            <w:highlight w:val="yellow"/>
            <w:rPrChange w:id="42" w:author="DONCIO" w:date="2021-09-09T17:20:00Z">
              <w:rPr/>
            </w:rPrChange>
          </w:rPr>
          <w:t xml:space="preserve">Update considering </w:t>
        </w:r>
      </w:ins>
      <w:ins w:id="43" w:author="DONCIO" w:date="2021-09-09T17:09:00Z">
        <w:r w:rsidRPr="00393F4E">
          <w:rPr>
            <w:rFonts w:ascii="Times New Roman" w:hAnsi="Times New Roman" w:cs="Times New Roman"/>
            <w:i/>
            <w:iCs/>
            <w:sz w:val="24"/>
            <w:szCs w:val="24"/>
            <w:highlight w:val="yellow"/>
            <w:rPrChange w:id="44" w:author="DONCIO" w:date="2021-09-09T17:20:00Z">
              <w:rPr>
                <w:i/>
                <w:iCs/>
              </w:rPr>
            </w:rPrChange>
          </w:rPr>
          <w:t xml:space="preserve">b) </w:t>
        </w:r>
        <w:r w:rsidRPr="00393F4E">
          <w:rPr>
            <w:rFonts w:ascii="Times New Roman" w:hAnsi="Times New Roman" w:cs="Times New Roman"/>
            <w:sz w:val="24"/>
            <w:szCs w:val="24"/>
            <w:highlight w:val="yellow"/>
            <w:rPrChange w:id="45" w:author="DONCIO" w:date="2021-09-09T17:20:00Z">
              <w:rPr/>
            </w:rPrChange>
          </w:rPr>
          <w:t xml:space="preserve">and </w:t>
        </w:r>
        <w:r w:rsidRPr="00393F4E">
          <w:rPr>
            <w:rFonts w:ascii="Times New Roman" w:hAnsi="Times New Roman" w:cs="Times New Roman"/>
            <w:i/>
            <w:iCs/>
            <w:sz w:val="24"/>
            <w:szCs w:val="24"/>
            <w:highlight w:val="yellow"/>
            <w:rPrChange w:id="46" w:author="DONCIO" w:date="2021-09-09T17:20:00Z">
              <w:rPr>
                <w:i/>
                <w:iCs/>
              </w:rPr>
            </w:rPrChange>
          </w:rPr>
          <w:t>f)</w:t>
        </w:r>
      </w:ins>
    </w:p>
    <w:p w14:paraId="3B01DE78" w14:textId="688E4102" w:rsidR="00BE519E" w:rsidRPr="00393F4E" w:rsidRDefault="00BE519E" w:rsidP="00BE519E">
      <w:pPr>
        <w:pStyle w:val="ListParagraph"/>
        <w:numPr>
          <w:ilvl w:val="0"/>
          <w:numId w:val="8"/>
        </w:numPr>
        <w:spacing w:after="240"/>
        <w:rPr>
          <w:ins w:id="47" w:author="DONCIO" w:date="2021-09-09T17:10:00Z"/>
          <w:rFonts w:ascii="Times New Roman" w:hAnsi="Times New Roman" w:cs="Times New Roman"/>
          <w:sz w:val="24"/>
          <w:szCs w:val="24"/>
          <w:highlight w:val="yellow"/>
          <w:rPrChange w:id="48" w:author="DONCIO" w:date="2021-09-09T17:20:00Z">
            <w:rPr>
              <w:ins w:id="49" w:author="DONCIO" w:date="2021-09-09T17:10:00Z"/>
            </w:rPr>
          </w:rPrChange>
        </w:rPr>
      </w:pPr>
      <w:ins w:id="50" w:author="DONCIO" w:date="2021-09-09T17:09:00Z">
        <w:r w:rsidRPr="00393F4E">
          <w:rPr>
            <w:rFonts w:ascii="Times New Roman" w:hAnsi="Times New Roman" w:cs="Times New Roman"/>
            <w:sz w:val="24"/>
            <w:szCs w:val="24"/>
            <w:highlight w:val="yellow"/>
            <w:rPrChange w:id="51" w:author="DONCIO" w:date="2021-09-09T17:20:00Z">
              <w:rPr/>
            </w:rPrChange>
          </w:rPr>
          <w:t xml:space="preserve">Move considering </w:t>
        </w:r>
        <w:r w:rsidRPr="00393F4E">
          <w:rPr>
            <w:rFonts w:ascii="Times New Roman" w:hAnsi="Times New Roman" w:cs="Times New Roman"/>
            <w:i/>
            <w:iCs/>
            <w:sz w:val="24"/>
            <w:szCs w:val="24"/>
            <w:highlight w:val="yellow"/>
            <w:rPrChange w:id="52" w:author="DONCIO" w:date="2021-09-09T17:20:00Z">
              <w:rPr>
                <w:i/>
                <w:iCs/>
              </w:rPr>
            </w:rPrChange>
          </w:rPr>
          <w:t>c)</w:t>
        </w:r>
        <w:r w:rsidRPr="00393F4E">
          <w:rPr>
            <w:rFonts w:ascii="Times New Roman" w:hAnsi="Times New Roman" w:cs="Times New Roman"/>
            <w:sz w:val="24"/>
            <w:szCs w:val="24"/>
            <w:highlight w:val="yellow"/>
            <w:rPrChange w:id="53" w:author="DONCIO" w:date="2021-09-09T17:20:00Z">
              <w:rPr/>
            </w:rPrChange>
          </w:rPr>
          <w:t xml:space="preserve"> to </w:t>
        </w:r>
      </w:ins>
      <w:ins w:id="54" w:author="DONCIO" w:date="2021-09-09T17:10:00Z">
        <w:r w:rsidRPr="00393F4E">
          <w:rPr>
            <w:rFonts w:ascii="Times New Roman" w:hAnsi="Times New Roman" w:cs="Times New Roman"/>
            <w:sz w:val="24"/>
            <w:szCs w:val="24"/>
            <w:highlight w:val="yellow"/>
            <w:rPrChange w:id="55" w:author="DONCIO" w:date="2021-09-09T17:20:00Z">
              <w:rPr/>
            </w:rPrChange>
          </w:rPr>
          <w:t xml:space="preserve">recognizing </w:t>
        </w:r>
        <w:r w:rsidRPr="00393F4E">
          <w:rPr>
            <w:rFonts w:ascii="Times New Roman" w:hAnsi="Times New Roman" w:cs="Times New Roman"/>
            <w:i/>
            <w:iCs/>
            <w:sz w:val="24"/>
            <w:szCs w:val="24"/>
            <w:highlight w:val="yellow"/>
            <w:rPrChange w:id="56" w:author="DONCIO" w:date="2021-09-09T17:20:00Z">
              <w:rPr>
                <w:i/>
                <w:iCs/>
              </w:rPr>
            </w:rPrChange>
          </w:rPr>
          <w:t>c)</w:t>
        </w:r>
      </w:ins>
    </w:p>
    <w:p w14:paraId="3460E2BD" w14:textId="3B5A6BCC" w:rsidR="00BE519E" w:rsidRPr="00393F4E" w:rsidRDefault="00BE519E" w:rsidP="00BE519E">
      <w:pPr>
        <w:pStyle w:val="ListParagraph"/>
        <w:numPr>
          <w:ilvl w:val="0"/>
          <w:numId w:val="8"/>
        </w:numPr>
        <w:spacing w:after="240"/>
        <w:rPr>
          <w:ins w:id="57" w:author="DONCIO" w:date="2021-09-09T17:11:00Z"/>
          <w:rFonts w:ascii="Times New Roman" w:hAnsi="Times New Roman" w:cs="Times New Roman"/>
          <w:sz w:val="24"/>
          <w:szCs w:val="24"/>
          <w:highlight w:val="yellow"/>
          <w:rPrChange w:id="58" w:author="DONCIO" w:date="2021-09-09T17:20:00Z">
            <w:rPr>
              <w:ins w:id="59" w:author="DONCIO" w:date="2021-09-09T17:11:00Z"/>
            </w:rPr>
          </w:rPrChange>
        </w:rPr>
      </w:pPr>
      <w:ins w:id="60" w:author="DONCIO" w:date="2021-09-09T17:10:00Z">
        <w:r w:rsidRPr="00393F4E">
          <w:rPr>
            <w:rFonts w:ascii="Times New Roman" w:hAnsi="Times New Roman" w:cs="Times New Roman"/>
            <w:sz w:val="24"/>
            <w:szCs w:val="24"/>
            <w:highlight w:val="yellow"/>
            <w:rPrChange w:id="61" w:author="DONCIO" w:date="2021-09-09T17:20:00Z">
              <w:rPr/>
            </w:rPrChange>
          </w:rPr>
          <w:t xml:space="preserve">Add recognizing </w:t>
        </w:r>
        <w:r w:rsidRPr="00393F4E">
          <w:rPr>
            <w:rFonts w:ascii="Times New Roman" w:hAnsi="Times New Roman" w:cs="Times New Roman"/>
            <w:i/>
            <w:iCs/>
            <w:sz w:val="24"/>
            <w:szCs w:val="24"/>
            <w:highlight w:val="yellow"/>
            <w:rPrChange w:id="62" w:author="DONCIO" w:date="2021-09-09T17:20:00Z">
              <w:rPr>
                <w:i/>
                <w:iCs/>
              </w:rPr>
            </w:rPrChange>
          </w:rPr>
          <w:t xml:space="preserve">a) </w:t>
        </w:r>
        <w:r w:rsidRPr="00393F4E">
          <w:rPr>
            <w:rFonts w:ascii="Times New Roman" w:hAnsi="Times New Roman" w:cs="Times New Roman"/>
            <w:sz w:val="24"/>
            <w:szCs w:val="24"/>
            <w:highlight w:val="yellow"/>
            <w:rPrChange w:id="63" w:author="DONCIO" w:date="2021-09-09T17:20:00Z">
              <w:rPr/>
            </w:rPrChange>
          </w:rPr>
          <w:t xml:space="preserve">and </w:t>
        </w:r>
      </w:ins>
      <w:ins w:id="64" w:author="DONCIO" w:date="2021-09-09T17:11:00Z">
        <w:r w:rsidRPr="00393F4E">
          <w:rPr>
            <w:rFonts w:ascii="Times New Roman" w:hAnsi="Times New Roman" w:cs="Times New Roman"/>
            <w:i/>
            <w:iCs/>
            <w:sz w:val="24"/>
            <w:szCs w:val="24"/>
            <w:highlight w:val="yellow"/>
            <w:rPrChange w:id="65" w:author="DONCIO" w:date="2021-09-09T17:20:00Z">
              <w:rPr>
                <w:i/>
                <w:iCs/>
              </w:rPr>
            </w:rPrChange>
          </w:rPr>
          <w:t>b)</w:t>
        </w:r>
      </w:ins>
    </w:p>
    <w:p w14:paraId="16E63560" w14:textId="19FB4731" w:rsidR="00BE519E" w:rsidRPr="00393F4E" w:rsidRDefault="00BE519E" w:rsidP="00BE519E">
      <w:pPr>
        <w:pStyle w:val="ListParagraph"/>
        <w:numPr>
          <w:ilvl w:val="0"/>
          <w:numId w:val="8"/>
        </w:numPr>
        <w:spacing w:after="240"/>
        <w:rPr>
          <w:ins w:id="66" w:author="DONCIO" w:date="2021-09-09T17:12:00Z"/>
          <w:rFonts w:ascii="Times New Roman" w:hAnsi="Times New Roman" w:cs="Times New Roman"/>
          <w:sz w:val="24"/>
          <w:szCs w:val="24"/>
          <w:highlight w:val="yellow"/>
          <w:rPrChange w:id="67" w:author="DONCIO" w:date="2021-09-09T17:20:00Z">
            <w:rPr>
              <w:ins w:id="68" w:author="DONCIO" w:date="2021-09-09T17:12:00Z"/>
            </w:rPr>
          </w:rPrChange>
        </w:rPr>
      </w:pPr>
      <w:ins w:id="69" w:author="DONCIO" w:date="2021-09-09T17:11:00Z">
        <w:r w:rsidRPr="00393F4E">
          <w:rPr>
            <w:rFonts w:ascii="Times New Roman" w:hAnsi="Times New Roman" w:cs="Times New Roman"/>
            <w:sz w:val="24"/>
            <w:szCs w:val="24"/>
            <w:highlight w:val="yellow"/>
            <w:rPrChange w:id="70" w:author="DONCIO" w:date="2021-09-09T17:20:00Z">
              <w:rPr/>
            </w:rPrChange>
          </w:rPr>
          <w:t>Provide updates to section 1 for clarification and additional information re</w:t>
        </w:r>
      </w:ins>
      <w:ins w:id="71" w:author="DONCIO" w:date="2021-09-09T17:12:00Z">
        <w:r w:rsidRPr="00393F4E">
          <w:rPr>
            <w:rFonts w:ascii="Times New Roman" w:hAnsi="Times New Roman" w:cs="Times New Roman"/>
            <w:sz w:val="24"/>
            <w:szCs w:val="24"/>
            <w:highlight w:val="yellow"/>
            <w:rPrChange w:id="72" w:author="DONCIO" w:date="2021-09-09T17:20:00Z">
              <w:rPr/>
            </w:rPrChange>
          </w:rPr>
          <w:t>garding aeronautical radionavigation. Moved footnote in table 1 to appropriate frequency band</w:t>
        </w:r>
      </w:ins>
    </w:p>
    <w:p w14:paraId="4AD1698C" w14:textId="4BB5DC7F" w:rsidR="00BE519E" w:rsidRPr="00393F4E" w:rsidRDefault="00BE519E" w:rsidP="00BE519E">
      <w:pPr>
        <w:pStyle w:val="ListParagraph"/>
        <w:numPr>
          <w:ilvl w:val="0"/>
          <w:numId w:val="8"/>
        </w:numPr>
        <w:spacing w:after="240"/>
        <w:rPr>
          <w:ins w:id="73" w:author="DONCIO" w:date="2021-09-09T17:13:00Z"/>
          <w:rFonts w:ascii="Times New Roman" w:hAnsi="Times New Roman" w:cs="Times New Roman"/>
          <w:sz w:val="24"/>
          <w:szCs w:val="24"/>
          <w:highlight w:val="yellow"/>
          <w:rPrChange w:id="74" w:author="DONCIO" w:date="2021-09-09T17:20:00Z">
            <w:rPr>
              <w:ins w:id="75" w:author="DONCIO" w:date="2021-09-09T17:13:00Z"/>
            </w:rPr>
          </w:rPrChange>
        </w:rPr>
      </w:pPr>
      <w:ins w:id="76" w:author="DONCIO" w:date="2021-09-09T17:13:00Z">
        <w:r w:rsidRPr="00393F4E">
          <w:rPr>
            <w:rFonts w:ascii="Times New Roman" w:hAnsi="Times New Roman" w:cs="Times New Roman"/>
            <w:sz w:val="24"/>
            <w:szCs w:val="24"/>
            <w:highlight w:val="yellow"/>
            <w:rPrChange w:id="77" w:author="DONCIO" w:date="2021-09-09T17:20:00Z">
              <w:rPr/>
            </w:rPrChange>
          </w:rPr>
          <w:t>Add three new radars to Table 2 (24, 25, and 26)</w:t>
        </w:r>
      </w:ins>
    </w:p>
    <w:p w14:paraId="1AD8C1C4" w14:textId="30387408" w:rsidR="00BE519E" w:rsidRPr="00393F4E" w:rsidRDefault="00BE519E" w:rsidP="00393F4E">
      <w:pPr>
        <w:pStyle w:val="ListParagraph"/>
        <w:numPr>
          <w:ilvl w:val="0"/>
          <w:numId w:val="8"/>
        </w:numPr>
        <w:spacing w:after="240"/>
        <w:rPr>
          <w:ins w:id="78" w:author="Chairman" w:date="2021-06-03T10:05:00Z"/>
          <w:rFonts w:ascii="Times New Roman" w:hAnsi="Times New Roman" w:cs="Times New Roman"/>
          <w:sz w:val="24"/>
          <w:szCs w:val="24"/>
          <w:highlight w:val="yellow"/>
          <w:rPrChange w:id="79" w:author="DONCIO" w:date="2021-09-09T17:20:00Z">
            <w:rPr>
              <w:ins w:id="80" w:author="Chairman" w:date="2021-06-03T10:05:00Z"/>
            </w:rPr>
          </w:rPrChange>
        </w:rPr>
      </w:pPr>
      <w:ins w:id="81" w:author="DONCIO" w:date="2021-09-09T17:15:00Z">
        <w:r w:rsidRPr="00393F4E">
          <w:rPr>
            <w:rFonts w:ascii="Times New Roman" w:hAnsi="Times New Roman" w:cs="Times New Roman"/>
            <w:sz w:val="24"/>
            <w:szCs w:val="24"/>
            <w:highlight w:val="yellow"/>
            <w:rPrChange w:id="82" w:author="DONCIO" w:date="2021-09-09T17:20:00Z">
              <w:rPr/>
            </w:rPrChange>
          </w:rPr>
          <w:t>Update section 3.1 to pr</w:t>
        </w:r>
      </w:ins>
      <w:ins w:id="83" w:author="DONCIO" w:date="2021-09-09T17:14:00Z">
        <w:r w:rsidRPr="00393F4E">
          <w:rPr>
            <w:rFonts w:ascii="Times New Roman" w:hAnsi="Times New Roman" w:cs="Times New Roman"/>
            <w:sz w:val="24"/>
            <w:szCs w:val="24"/>
            <w:highlight w:val="yellow"/>
            <w:rPrChange w:id="84" w:author="DONCIO" w:date="2021-09-09T17:20:00Z">
              <w:rPr/>
            </w:rPrChange>
          </w:rPr>
          <w:t xml:space="preserve">ovide additional </w:t>
        </w:r>
      </w:ins>
      <w:ins w:id="85" w:author="DONCIO" w:date="2021-09-09T17:15:00Z">
        <w:r w:rsidRPr="00393F4E">
          <w:rPr>
            <w:rFonts w:ascii="Times New Roman" w:hAnsi="Times New Roman" w:cs="Times New Roman"/>
            <w:sz w:val="24"/>
            <w:szCs w:val="24"/>
            <w:highlight w:val="yellow"/>
            <w:rPrChange w:id="86" w:author="DONCIO" w:date="2021-09-09T17:20:00Z">
              <w:rPr/>
            </w:rPrChange>
          </w:rPr>
          <w:t>info</w:t>
        </w:r>
        <w:r w:rsidR="00393F4E" w:rsidRPr="00393F4E">
          <w:rPr>
            <w:rFonts w:ascii="Times New Roman" w:hAnsi="Times New Roman" w:cs="Times New Roman"/>
            <w:sz w:val="24"/>
            <w:szCs w:val="24"/>
            <w:highlight w:val="yellow"/>
            <w:rPrChange w:id="87" w:author="DONCIO" w:date="2021-09-09T17:20:00Z">
              <w:rPr/>
            </w:rPrChange>
          </w:rPr>
          <w:t>rmation regarding aeronautical radionavigation radars</w:t>
        </w:r>
      </w:ins>
    </w:p>
    <w:p w14:paraId="7BF81568" w14:textId="77777777" w:rsidR="00F723C1" w:rsidRPr="00F723C1" w:rsidRDefault="00F723C1" w:rsidP="00F723C1">
      <w:pPr>
        <w:keepNext/>
        <w:keepLines/>
        <w:tabs>
          <w:tab w:val="clear" w:pos="1134"/>
          <w:tab w:val="clear" w:pos="1871"/>
          <w:tab w:val="clear" w:pos="2268"/>
          <w:tab w:val="left" w:pos="794"/>
          <w:tab w:val="left" w:pos="1191"/>
          <w:tab w:val="left" w:pos="1588"/>
          <w:tab w:val="left" w:pos="1985"/>
        </w:tabs>
        <w:spacing w:before="240"/>
        <w:jc w:val="both"/>
        <w:textAlignment w:val="auto"/>
        <w:rPr>
          <w:rFonts w:eastAsia="Calibri"/>
          <w:b/>
          <w:sz w:val="22"/>
          <w:szCs w:val="22"/>
          <w:lang w:val="en-US"/>
        </w:rPr>
      </w:pPr>
      <w:r w:rsidRPr="00F723C1">
        <w:rPr>
          <w:rFonts w:eastAsia="Calibri"/>
          <w:b/>
          <w:sz w:val="22"/>
          <w:szCs w:val="22"/>
          <w:lang w:val="en-US"/>
          <w:rPrChange w:id="88" w:author="Unknown" w:date="2021-06-03T12:38:00Z">
            <w:rPr/>
          </w:rPrChange>
        </w:rPr>
        <w:t>Scope</w:t>
      </w:r>
    </w:p>
    <w:p w14:paraId="775A28D2" w14:textId="77777777" w:rsidR="00F723C1" w:rsidRPr="00F723C1" w:rsidRDefault="00F723C1" w:rsidP="00F723C1">
      <w:pPr>
        <w:tabs>
          <w:tab w:val="clear" w:pos="1134"/>
          <w:tab w:val="clear" w:pos="1871"/>
          <w:tab w:val="clear" w:pos="2268"/>
          <w:tab w:val="left" w:pos="794"/>
          <w:tab w:val="left" w:pos="1191"/>
          <w:tab w:val="left" w:pos="1588"/>
          <w:tab w:val="left" w:pos="1985"/>
        </w:tabs>
        <w:spacing w:after="480"/>
        <w:jc w:val="both"/>
        <w:textAlignment w:val="auto"/>
        <w:rPr>
          <w:sz w:val="22"/>
          <w:lang w:val="en-US"/>
        </w:rPr>
      </w:pPr>
      <w:r w:rsidRPr="00F723C1">
        <w:rPr>
          <w:sz w:val="22"/>
          <w:lang w:val="en-US"/>
        </w:rPr>
        <w:t>This Recommendation describes the technical and operational characteristics of, and protection criteria for, radars operating in the frequency band 5 250-5 850 MHz, except ground based meteorological radars which are contained in Recommendation ITU-R M.1849. These characteristics are intended for use when assessing the compatibility of these systems with other services.</w:t>
      </w:r>
    </w:p>
    <w:p w14:paraId="58DCEBCF" w14:textId="77777777" w:rsidR="00F723C1" w:rsidRPr="00F723C1" w:rsidRDefault="00F723C1">
      <w:pPr>
        <w:keepNext/>
        <w:keepLines/>
        <w:tabs>
          <w:tab w:val="clear" w:pos="1134"/>
          <w:tab w:val="clear" w:pos="1871"/>
          <w:tab w:val="clear" w:pos="2268"/>
          <w:tab w:val="left" w:pos="794"/>
          <w:tab w:val="left" w:pos="2127"/>
          <w:tab w:val="left" w:pos="2410"/>
          <w:tab w:val="left" w:pos="2921"/>
          <w:tab w:val="left" w:pos="3261"/>
        </w:tabs>
        <w:overflowPunct/>
        <w:autoSpaceDE/>
        <w:autoSpaceDN/>
        <w:adjustRightInd/>
        <w:spacing w:before="160"/>
        <w:jc w:val="both"/>
        <w:textAlignment w:val="auto"/>
        <w:rPr>
          <w:b/>
        </w:rPr>
        <w:pPrChange w:id="89" w:author="Unknown" w:date="2021-06-03T10:52:00Z">
          <w:pPr>
            <w:pStyle w:val="Summary"/>
          </w:pPr>
        </w:pPrChange>
      </w:pPr>
      <w:r w:rsidRPr="00F723C1">
        <w:rPr>
          <w:b/>
        </w:rPr>
        <w:t>Keywords</w:t>
      </w:r>
    </w:p>
    <w:p w14:paraId="2E4F5737" w14:textId="77777777" w:rsidR="00F723C1" w:rsidRPr="00F723C1" w:rsidRDefault="00F723C1">
      <w:pPr>
        <w:jc w:val="both"/>
        <w:textAlignment w:val="auto"/>
        <w:rPr>
          <w:lang w:val="en-US"/>
        </w:rPr>
        <w:pPrChange w:id="90" w:author="Unknown" w:date="2021-06-03T10:52:00Z">
          <w:pPr/>
        </w:pPrChange>
      </w:pPr>
      <w:r w:rsidRPr="00F723C1">
        <w:rPr>
          <w:lang w:val="en-US"/>
        </w:rPr>
        <w:t>Radar, shipborne, land-based, aeronautical, protection, multi-function</w:t>
      </w:r>
    </w:p>
    <w:p w14:paraId="34D1ABDA" w14:textId="77777777" w:rsidR="00F723C1" w:rsidRPr="00F723C1" w:rsidRDefault="00F723C1">
      <w:pPr>
        <w:keepNext/>
        <w:keepLines/>
        <w:spacing w:before="160"/>
        <w:jc w:val="both"/>
        <w:textAlignment w:val="auto"/>
        <w:rPr>
          <w:rFonts w:ascii="Times New Roman Bold" w:eastAsia="Calibri" w:hAnsi="Times New Roman Bold" w:cs="Times New Roman Bold"/>
          <w:b/>
          <w:szCs w:val="22"/>
          <w:lang w:val="en-US"/>
        </w:rPr>
        <w:pPrChange w:id="91" w:author="Unknown" w:date="2021-06-03T10:52:00Z">
          <w:pPr/>
        </w:pPrChange>
      </w:pPr>
      <w:r w:rsidRPr="00F723C1">
        <w:rPr>
          <w:rFonts w:ascii="Times New Roman Bold" w:eastAsia="Calibri" w:hAnsi="Times New Roman Bold" w:cs="Times New Roman Bold"/>
          <w:b/>
          <w:szCs w:val="22"/>
          <w:lang w:val="en-US"/>
        </w:rPr>
        <w:t>Abbreviations/Glossary</w:t>
      </w:r>
    </w:p>
    <w:p w14:paraId="6ABA9FFC" w14:textId="77777777" w:rsidR="00F723C1" w:rsidRPr="00F723C1" w:rsidRDefault="00F723C1">
      <w:pPr>
        <w:ind w:left="1134" w:hanging="1134"/>
        <w:jc w:val="both"/>
        <w:textAlignment w:val="auto"/>
        <w:rPr>
          <w:ins w:id="92" w:author="Chairman" w:date="2021-06-03T10:06:00Z"/>
        </w:rPr>
        <w:pPrChange w:id="93" w:author="Unknown" w:date="2021-06-03T10:52:00Z">
          <w:pPr/>
        </w:pPrChange>
      </w:pPr>
      <w:r w:rsidRPr="00F723C1">
        <w:rPr>
          <w:lang w:val="en-US"/>
        </w:rPr>
        <w:t>ARNS</w:t>
      </w:r>
      <w:ins w:id="94" w:author="Chairman" w:date="2021-06-03T10:07:00Z">
        <w:r w:rsidRPr="00F723C1">
          <w:rPr>
            <w:lang w:val="en-US"/>
          </w:rPr>
          <w:t>:</w:t>
        </w:r>
      </w:ins>
      <w:r w:rsidRPr="00F723C1">
        <w:rPr>
          <w:lang w:val="en-US"/>
        </w:rPr>
        <w:tab/>
        <w:t>Aeronautical radionavigation service</w:t>
      </w:r>
    </w:p>
    <w:p w14:paraId="149885EE" w14:textId="77777777" w:rsidR="00F723C1" w:rsidRPr="00F723C1" w:rsidRDefault="00F723C1">
      <w:pPr>
        <w:spacing w:before="60"/>
        <w:ind w:left="1134" w:hanging="1134"/>
        <w:jc w:val="both"/>
        <w:textAlignment w:val="auto"/>
        <w:rPr>
          <w:lang w:val="en-US"/>
        </w:rPr>
        <w:pPrChange w:id="95" w:author="Unknown" w:date="2021-06-03T10:52:00Z">
          <w:pPr/>
        </w:pPrChange>
      </w:pPr>
      <w:ins w:id="96" w:author="Chairman" w:date="2021-06-03T10:06:00Z">
        <w:r w:rsidRPr="00F723C1">
          <w:t>CW:</w:t>
        </w:r>
        <w:r w:rsidRPr="00F723C1">
          <w:tab/>
          <w:t>Continuous wave</w:t>
        </w:r>
      </w:ins>
    </w:p>
    <w:p w14:paraId="3A56A6D8" w14:textId="77777777" w:rsidR="00F723C1" w:rsidRPr="00F723C1" w:rsidRDefault="00F723C1">
      <w:pPr>
        <w:spacing w:before="60"/>
        <w:ind w:left="1134" w:hanging="1134"/>
        <w:jc w:val="both"/>
        <w:textAlignment w:val="auto"/>
        <w:rPr>
          <w:ins w:id="97" w:author="Chairman" w:date="2021-06-03T10:06:00Z"/>
        </w:rPr>
        <w:pPrChange w:id="98" w:author="Unknown" w:date="2021-06-03T10:52:00Z">
          <w:pPr/>
        </w:pPrChange>
      </w:pPr>
      <w:r w:rsidRPr="00F723C1">
        <w:rPr>
          <w:lang w:val="en-US"/>
        </w:rPr>
        <w:t>ECCM</w:t>
      </w:r>
      <w:ins w:id="99" w:author="Chairman" w:date="2021-06-03T10:08:00Z">
        <w:r w:rsidRPr="00F723C1">
          <w:rPr>
            <w:lang w:val="en-US"/>
          </w:rPr>
          <w:t>:</w:t>
        </w:r>
      </w:ins>
      <w:r w:rsidRPr="00F723C1">
        <w:rPr>
          <w:lang w:val="en-US"/>
        </w:rPr>
        <w:tab/>
        <w:t>Electronic counter</w:t>
      </w:r>
      <w:r w:rsidRPr="00F723C1">
        <w:rPr>
          <w:strike/>
          <w:lang w:val="en-US"/>
        </w:rPr>
        <w:t xml:space="preserve"> </w:t>
      </w:r>
      <w:r w:rsidRPr="00F723C1">
        <w:rPr>
          <w:lang w:val="en-US"/>
        </w:rPr>
        <w:t>measures</w:t>
      </w:r>
    </w:p>
    <w:p w14:paraId="294B8CD4" w14:textId="77777777" w:rsidR="00F723C1" w:rsidRPr="00F723C1" w:rsidRDefault="00F723C1">
      <w:pPr>
        <w:spacing w:before="60"/>
        <w:ind w:left="1134" w:hanging="1134"/>
        <w:jc w:val="both"/>
        <w:textAlignment w:val="auto"/>
        <w:rPr>
          <w:ins w:id="100" w:author="Chairman" w:date="2021-06-03T10:06:00Z"/>
        </w:rPr>
        <w:pPrChange w:id="101" w:author="Unknown" w:date="2021-06-03T10:52:00Z">
          <w:pPr/>
        </w:pPrChange>
      </w:pPr>
      <w:ins w:id="102" w:author="Chairman" w:date="2021-06-03T10:06:00Z">
        <w:r w:rsidRPr="00F723C1">
          <w:rPr>
            <w:i/>
            <w:iCs/>
          </w:rPr>
          <w:t>I/N</w:t>
        </w:r>
        <w:r w:rsidRPr="00F723C1">
          <w:t>:</w:t>
        </w:r>
        <w:r w:rsidRPr="00F723C1">
          <w:tab/>
          <w:t>Interference to noise ratio (dB)</w:t>
        </w:r>
      </w:ins>
    </w:p>
    <w:p w14:paraId="52666B1E" w14:textId="77777777" w:rsidR="00F723C1" w:rsidRPr="00F723C1" w:rsidRDefault="00F723C1">
      <w:pPr>
        <w:spacing w:before="60"/>
        <w:ind w:left="1134" w:hanging="1134"/>
        <w:jc w:val="both"/>
        <w:textAlignment w:val="auto"/>
        <w:rPr>
          <w:ins w:id="103" w:author="Chairman" w:date="2021-06-03T10:06:00Z"/>
        </w:rPr>
        <w:pPrChange w:id="104" w:author="Unknown" w:date="2021-06-03T10:52:00Z">
          <w:pPr/>
        </w:pPrChange>
      </w:pPr>
      <w:ins w:id="105" w:author="Chairman" w:date="2021-06-03T10:06:00Z">
        <w:r w:rsidRPr="00F723C1">
          <w:t>RR:</w:t>
        </w:r>
        <w:r w:rsidRPr="00F723C1">
          <w:tab/>
          <w:t>Radio Regulations</w:t>
        </w:r>
      </w:ins>
    </w:p>
    <w:p w14:paraId="3E285064" w14:textId="77777777" w:rsidR="00F723C1" w:rsidRPr="00F723C1" w:rsidRDefault="00F723C1">
      <w:pPr>
        <w:spacing w:before="60"/>
        <w:ind w:left="1134" w:hanging="1134"/>
        <w:jc w:val="both"/>
        <w:textAlignment w:val="auto"/>
        <w:rPr>
          <w:ins w:id="106" w:author="Chairman" w:date="2021-06-03T10:06:00Z"/>
        </w:rPr>
        <w:pPrChange w:id="107" w:author="Unknown" w:date="2021-06-03T10:52:00Z">
          <w:pPr/>
        </w:pPrChange>
      </w:pPr>
      <w:ins w:id="108" w:author="Chairman" w:date="2021-06-03T10:06:00Z">
        <w:r w:rsidRPr="00F723C1">
          <w:t>UAS:</w:t>
        </w:r>
        <w:r w:rsidRPr="00F723C1">
          <w:tab/>
          <w:t>Unmanned aircraft system</w:t>
        </w:r>
      </w:ins>
    </w:p>
    <w:p w14:paraId="2BA0D4C9" w14:textId="77777777" w:rsidR="00F723C1" w:rsidRPr="00F723C1" w:rsidRDefault="00F723C1">
      <w:pPr>
        <w:keepNext/>
        <w:keepLines/>
        <w:spacing w:before="240"/>
        <w:jc w:val="both"/>
        <w:textAlignment w:val="auto"/>
        <w:rPr>
          <w:ins w:id="109" w:author="Chairman" w:date="2021-06-03T10:06:00Z"/>
          <w:rFonts w:ascii="Times New Roman Bold" w:eastAsia="SimSun" w:hAnsi="Times New Roman Bold" w:cs="Times New Roman Bold"/>
          <w:b/>
          <w:szCs w:val="24"/>
        </w:rPr>
        <w:pPrChange w:id="110" w:author="Unknown" w:date="2021-06-03T10:52:00Z">
          <w:pPr>
            <w:keepNext/>
            <w:keepLines/>
            <w:spacing w:before="160"/>
          </w:pPr>
        </w:pPrChange>
      </w:pPr>
      <w:ins w:id="111" w:author="Chairman" w:date="2021-06-03T10:06:00Z">
        <w:r w:rsidRPr="00F723C1">
          <w:rPr>
            <w:rFonts w:ascii="Times New Roman Bold" w:eastAsia="SimSun" w:hAnsi="Times New Roman Bold" w:cs="Times New Roman Bold"/>
            <w:b/>
            <w:szCs w:val="24"/>
          </w:rPr>
          <w:lastRenderedPageBreak/>
          <w:t>Related ITU Recommendations, Reports</w:t>
        </w:r>
      </w:ins>
    </w:p>
    <w:p w14:paraId="540FEF4C" w14:textId="77777777" w:rsidR="00F723C1" w:rsidRPr="00F723C1" w:rsidRDefault="00F723C1">
      <w:pPr>
        <w:keepNext/>
        <w:keepLines/>
        <w:spacing w:before="160"/>
        <w:jc w:val="both"/>
        <w:textAlignment w:val="auto"/>
        <w:rPr>
          <w:ins w:id="112" w:author="Chairman" w:date="2021-06-03T10:06:00Z"/>
        </w:rPr>
        <w:pPrChange w:id="113" w:author="Unknown" w:date="2021-06-03T10:52:00Z">
          <w:pPr>
            <w:pStyle w:val="Section2"/>
            <w:spacing w:before="0"/>
          </w:pPr>
        </w:pPrChange>
      </w:pPr>
      <w:ins w:id="114" w:author="Chairman" w:date="2021-06-03T10:06:00Z">
        <w:r w:rsidRPr="00F723C1">
          <w:rPr>
            <w:i/>
          </w:rPr>
          <w:t>Recommendations</w:t>
        </w:r>
      </w:ins>
    </w:p>
    <w:p w14:paraId="025C0D01" w14:textId="77777777" w:rsidR="00F723C1" w:rsidRPr="00F723C1" w:rsidRDefault="00F723C1">
      <w:pPr>
        <w:tabs>
          <w:tab w:val="clear" w:pos="1871"/>
          <w:tab w:val="clear" w:pos="2268"/>
          <w:tab w:val="left" w:pos="2608"/>
          <w:tab w:val="left" w:pos="3345"/>
        </w:tabs>
        <w:spacing w:before="80"/>
        <w:ind w:left="1985" w:hanging="1985"/>
        <w:jc w:val="both"/>
        <w:textAlignment w:val="auto"/>
        <w:rPr>
          <w:ins w:id="115" w:author="Chairman" w:date="2021-06-03T10:06:00Z"/>
          <w:rFonts w:eastAsia="Calibri"/>
          <w:szCs w:val="22"/>
        </w:rPr>
        <w:pPrChange w:id="116" w:author="Unknown" w:date="2021-06-03T10:52:00Z">
          <w:pPr>
            <w:ind w:left="1985" w:hanging="1985"/>
            <w:jc w:val="both"/>
          </w:pPr>
        </w:pPrChange>
      </w:pPr>
      <w:ins w:id="117" w:author="Chairman" w:date="2021-06-03T10:06:00Z">
        <w:r w:rsidRPr="00F723C1">
          <w:rPr>
            <w:rFonts w:eastAsia="Calibri"/>
            <w:szCs w:val="22"/>
          </w:rPr>
          <w:t xml:space="preserve">ITU-R </w:t>
        </w:r>
      </w:ins>
      <w:r w:rsidRPr="00F723C1">
        <w:rPr>
          <w:rFonts w:eastAsia="Calibri"/>
          <w:szCs w:val="22"/>
        </w:rPr>
        <w:fldChar w:fldCharType="begin"/>
      </w:r>
      <w:r w:rsidRPr="00F723C1">
        <w:rPr>
          <w:rFonts w:eastAsia="Calibri"/>
          <w:szCs w:val="22"/>
        </w:rPr>
        <w:instrText xml:space="preserve"> HYPERLINK "https://www.itu.int/rec/R-REC-M.1372/en" </w:instrText>
      </w:r>
      <w:r w:rsidRPr="00F723C1">
        <w:rPr>
          <w:rFonts w:eastAsia="Calibri"/>
          <w:szCs w:val="22"/>
        </w:rPr>
        <w:fldChar w:fldCharType="separate"/>
      </w:r>
      <w:ins w:id="118" w:author="Chairman" w:date="2021-06-03T10:16:00Z">
        <w:r w:rsidRPr="00F723C1">
          <w:rPr>
            <w:rFonts w:eastAsia="Calibri"/>
            <w:color w:val="0000FF"/>
            <w:szCs w:val="22"/>
            <w:u w:val="single"/>
          </w:rPr>
          <w:t>M.1372</w:t>
        </w:r>
      </w:ins>
      <w:r w:rsidRPr="00F723C1">
        <w:rPr>
          <w:rFonts w:eastAsia="Calibri"/>
          <w:szCs w:val="22"/>
        </w:rPr>
        <w:fldChar w:fldCharType="end"/>
      </w:r>
      <w:ins w:id="119" w:author="Chairman" w:date="2021-06-03T10:06:00Z">
        <w:r w:rsidRPr="00F723C1">
          <w:rPr>
            <w:rFonts w:eastAsia="Calibri"/>
            <w:szCs w:val="22"/>
          </w:rPr>
          <w:tab/>
          <w:t>Efficient use of the radio spectrum by radar stations in the radiodetermination service</w:t>
        </w:r>
      </w:ins>
    </w:p>
    <w:p w14:paraId="206BA367" w14:textId="77777777" w:rsidR="00F723C1" w:rsidRPr="00F723C1" w:rsidRDefault="00F723C1">
      <w:pPr>
        <w:tabs>
          <w:tab w:val="clear" w:pos="1871"/>
          <w:tab w:val="clear" w:pos="2268"/>
          <w:tab w:val="left" w:pos="2608"/>
          <w:tab w:val="left" w:pos="3345"/>
        </w:tabs>
        <w:spacing w:before="80"/>
        <w:ind w:left="1985" w:hanging="1985"/>
        <w:jc w:val="both"/>
        <w:textAlignment w:val="auto"/>
        <w:rPr>
          <w:ins w:id="120" w:author="Chairman" w:date="2021-06-03T10:06:00Z"/>
          <w:rFonts w:eastAsia="Calibri"/>
          <w:szCs w:val="22"/>
        </w:rPr>
        <w:pPrChange w:id="121" w:author="Unknown" w:date="2021-06-03T10:52:00Z">
          <w:pPr>
            <w:ind w:left="1985" w:hanging="1985"/>
            <w:jc w:val="both"/>
          </w:pPr>
        </w:pPrChange>
      </w:pPr>
      <w:ins w:id="122" w:author="Chairman" w:date="2021-06-03T10:06:00Z">
        <w:r w:rsidRPr="00F723C1">
          <w:rPr>
            <w:rFonts w:eastAsia="Calibri"/>
            <w:szCs w:val="22"/>
          </w:rPr>
          <w:t>ITU-R </w:t>
        </w:r>
      </w:ins>
      <w:r w:rsidRPr="00F723C1">
        <w:rPr>
          <w:rFonts w:eastAsia="Calibri"/>
          <w:szCs w:val="22"/>
        </w:rPr>
        <w:fldChar w:fldCharType="begin"/>
      </w:r>
      <w:r w:rsidRPr="00F723C1">
        <w:rPr>
          <w:rFonts w:eastAsia="Calibri"/>
          <w:szCs w:val="22"/>
        </w:rPr>
        <w:instrText xml:space="preserve"> HYPERLINK "https://www.itu.int/rec/R-REC-M.1461/en" </w:instrText>
      </w:r>
      <w:r w:rsidRPr="00F723C1">
        <w:rPr>
          <w:rFonts w:eastAsia="Calibri"/>
          <w:szCs w:val="22"/>
        </w:rPr>
        <w:fldChar w:fldCharType="separate"/>
      </w:r>
      <w:ins w:id="123" w:author="Chairman" w:date="2021-06-03T10:16:00Z">
        <w:r w:rsidRPr="00F723C1">
          <w:rPr>
            <w:rFonts w:eastAsia="Calibri"/>
            <w:color w:val="0000FF"/>
            <w:szCs w:val="22"/>
            <w:u w:val="single"/>
          </w:rPr>
          <w:t>M.1461</w:t>
        </w:r>
      </w:ins>
      <w:r w:rsidRPr="00F723C1">
        <w:rPr>
          <w:rFonts w:eastAsia="Calibri"/>
          <w:szCs w:val="22"/>
        </w:rPr>
        <w:fldChar w:fldCharType="end"/>
      </w:r>
      <w:ins w:id="124" w:author="Chairman" w:date="2021-06-03T10:06:00Z">
        <w:r w:rsidRPr="00F723C1">
          <w:rPr>
            <w:rFonts w:eastAsia="Calibri"/>
            <w:szCs w:val="22"/>
          </w:rPr>
          <w:t xml:space="preserve"> </w:t>
        </w:r>
        <w:r w:rsidRPr="00F723C1">
          <w:rPr>
            <w:rFonts w:eastAsia="Calibri"/>
            <w:szCs w:val="22"/>
          </w:rPr>
          <w:tab/>
          <w:t>Procedures for determining the potential for interference between radars operating in the radiodetermination service and systems in other services</w:t>
        </w:r>
      </w:ins>
    </w:p>
    <w:p w14:paraId="5C685732" w14:textId="77777777" w:rsidR="00F723C1" w:rsidRPr="00F723C1" w:rsidRDefault="00F723C1">
      <w:pPr>
        <w:tabs>
          <w:tab w:val="clear" w:pos="1871"/>
          <w:tab w:val="clear" w:pos="2268"/>
          <w:tab w:val="left" w:pos="2608"/>
          <w:tab w:val="left" w:pos="3345"/>
        </w:tabs>
        <w:spacing w:before="80"/>
        <w:ind w:left="1985" w:hanging="1985"/>
        <w:jc w:val="both"/>
        <w:textAlignment w:val="auto"/>
        <w:rPr>
          <w:ins w:id="125" w:author="Chairman" w:date="2021-06-03T10:06:00Z"/>
          <w:rFonts w:eastAsia="Calibri"/>
          <w:szCs w:val="22"/>
        </w:rPr>
        <w:pPrChange w:id="126" w:author="Unknown" w:date="2021-06-03T10:52:00Z">
          <w:pPr>
            <w:ind w:left="1985" w:hanging="1985"/>
            <w:jc w:val="both"/>
          </w:pPr>
        </w:pPrChange>
      </w:pPr>
      <w:ins w:id="127" w:author="Chairman" w:date="2021-06-03T10:06:00Z">
        <w:r w:rsidRPr="00F723C1">
          <w:rPr>
            <w:rFonts w:eastAsia="Calibri"/>
            <w:szCs w:val="22"/>
          </w:rPr>
          <w:t xml:space="preserve">ITU-R </w:t>
        </w:r>
      </w:ins>
      <w:r w:rsidRPr="00F723C1">
        <w:rPr>
          <w:rFonts w:eastAsia="Calibri"/>
          <w:szCs w:val="22"/>
        </w:rPr>
        <w:fldChar w:fldCharType="begin"/>
      </w:r>
      <w:r w:rsidRPr="00F723C1">
        <w:rPr>
          <w:rFonts w:eastAsia="Calibri"/>
          <w:szCs w:val="22"/>
        </w:rPr>
        <w:instrText xml:space="preserve"> HYPERLINK "https://www.itu.int/rec/R-REC-M.1849/en" </w:instrText>
      </w:r>
      <w:r w:rsidRPr="00F723C1">
        <w:rPr>
          <w:rFonts w:eastAsia="Calibri"/>
          <w:szCs w:val="22"/>
        </w:rPr>
        <w:fldChar w:fldCharType="separate"/>
      </w:r>
      <w:ins w:id="128" w:author="Chairman" w:date="2021-06-03T10:16:00Z">
        <w:r w:rsidRPr="00F723C1">
          <w:rPr>
            <w:rFonts w:eastAsia="Calibri"/>
            <w:color w:val="0000FF"/>
            <w:szCs w:val="22"/>
            <w:u w:val="single"/>
          </w:rPr>
          <w:t>M.1849</w:t>
        </w:r>
      </w:ins>
      <w:r w:rsidRPr="00F723C1">
        <w:rPr>
          <w:rFonts w:eastAsia="Calibri"/>
          <w:szCs w:val="22"/>
        </w:rPr>
        <w:fldChar w:fldCharType="end"/>
      </w:r>
      <w:ins w:id="129" w:author="Chairman" w:date="2021-06-03T10:06:00Z">
        <w:r w:rsidRPr="00F723C1">
          <w:rPr>
            <w:rFonts w:eastAsia="Calibri"/>
            <w:szCs w:val="22"/>
          </w:rPr>
          <w:tab/>
          <w:t>Technical and operational aspects of ground-based meteorological radars</w:t>
        </w:r>
      </w:ins>
    </w:p>
    <w:p w14:paraId="29E61386" w14:textId="77777777" w:rsidR="00F723C1" w:rsidRPr="00F723C1" w:rsidRDefault="00F723C1">
      <w:pPr>
        <w:keepNext/>
        <w:keepLines/>
        <w:spacing w:before="240"/>
        <w:ind w:left="1985" w:hanging="1985"/>
        <w:jc w:val="both"/>
        <w:textAlignment w:val="auto"/>
        <w:rPr>
          <w:ins w:id="130" w:author="Chairman" w:date="2021-06-03T10:06:00Z"/>
        </w:rPr>
        <w:pPrChange w:id="131" w:author="Unknown" w:date="2021-06-03T10:52:00Z">
          <w:pPr>
            <w:pStyle w:val="Section2"/>
            <w:ind w:left="1985" w:hanging="1985"/>
          </w:pPr>
        </w:pPrChange>
      </w:pPr>
      <w:ins w:id="132" w:author="Chairman" w:date="2021-06-03T10:06:00Z">
        <w:r w:rsidRPr="00F723C1">
          <w:rPr>
            <w:i/>
          </w:rPr>
          <w:t>Report</w:t>
        </w:r>
      </w:ins>
    </w:p>
    <w:p w14:paraId="7A87C6E8" w14:textId="77777777" w:rsidR="00F723C1" w:rsidRPr="00F723C1" w:rsidRDefault="00F723C1">
      <w:pPr>
        <w:tabs>
          <w:tab w:val="clear" w:pos="1871"/>
          <w:tab w:val="clear" w:pos="2268"/>
          <w:tab w:val="left" w:pos="2608"/>
          <w:tab w:val="left" w:pos="3345"/>
        </w:tabs>
        <w:spacing w:before="80"/>
        <w:ind w:left="1985" w:hanging="1985"/>
        <w:jc w:val="both"/>
        <w:textAlignment w:val="auto"/>
        <w:rPr>
          <w:ins w:id="133" w:author="Chairman" w:date="2021-06-03T10:06:00Z"/>
          <w:rFonts w:eastAsia="Calibri"/>
          <w:szCs w:val="22"/>
        </w:rPr>
        <w:pPrChange w:id="134" w:author="Unknown" w:date="2021-06-03T10:52:00Z">
          <w:pPr>
            <w:ind w:left="1985" w:hanging="1985"/>
            <w:jc w:val="both"/>
          </w:pPr>
        </w:pPrChange>
      </w:pPr>
      <w:ins w:id="135" w:author="Chairman" w:date="2021-06-03T10:06:00Z">
        <w:r w:rsidRPr="00F723C1">
          <w:rPr>
            <w:rFonts w:eastAsia="Calibri"/>
            <w:szCs w:val="22"/>
          </w:rPr>
          <w:t xml:space="preserve">ITU-R </w:t>
        </w:r>
      </w:ins>
      <w:r w:rsidRPr="00F723C1">
        <w:rPr>
          <w:rFonts w:eastAsia="Calibri"/>
          <w:szCs w:val="22"/>
        </w:rPr>
        <w:fldChar w:fldCharType="begin"/>
      </w:r>
      <w:r w:rsidRPr="00F723C1">
        <w:rPr>
          <w:rFonts w:eastAsia="Calibri"/>
          <w:szCs w:val="22"/>
        </w:rPr>
        <w:instrText xml:space="preserve"> HYPERLINK "https://www.itu.int/rec/R-REC-M.2204/en" </w:instrText>
      </w:r>
      <w:r w:rsidRPr="00F723C1">
        <w:rPr>
          <w:rFonts w:eastAsia="Calibri"/>
          <w:szCs w:val="22"/>
        </w:rPr>
        <w:fldChar w:fldCharType="separate"/>
      </w:r>
      <w:ins w:id="136" w:author="Chairman" w:date="2021-06-03T10:06:00Z">
        <w:r w:rsidRPr="00F723C1">
          <w:rPr>
            <w:rFonts w:eastAsia="Calibri"/>
            <w:color w:val="0000FF"/>
            <w:szCs w:val="22"/>
            <w:u w:val="single"/>
          </w:rPr>
          <w:t>M.2204</w:t>
        </w:r>
      </w:ins>
      <w:r w:rsidRPr="00F723C1">
        <w:rPr>
          <w:rFonts w:eastAsia="Calibri"/>
          <w:szCs w:val="22"/>
        </w:rPr>
        <w:fldChar w:fldCharType="end"/>
      </w:r>
      <w:ins w:id="137" w:author="Chairman" w:date="2021-06-03T10:06:00Z">
        <w:r w:rsidRPr="00F723C1">
          <w:rPr>
            <w:rFonts w:eastAsia="Calibri"/>
            <w:szCs w:val="22"/>
          </w:rPr>
          <w:tab/>
          <w:t>Characteristics and spectrum considerations for sense and avoid systems use on Unmanned Aircraft Systems (UAS)</w:t>
        </w:r>
      </w:ins>
    </w:p>
    <w:p w14:paraId="45E69A35" w14:textId="77777777" w:rsidR="00F723C1" w:rsidRPr="00F723C1" w:rsidRDefault="00F723C1">
      <w:pPr>
        <w:spacing w:before="360"/>
        <w:jc w:val="both"/>
        <w:textAlignment w:val="auto"/>
        <w:rPr>
          <w:rFonts w:eastAsia="Calibri"/>
          <w:bCs/>
          <w:szCs w:val="22"/>
          <w:lang w:val="en-US"/>
        </w:rPr>
        <w:pPrChange w:id="138" w:author="Unknown" w:date="2021-06-03T10:52:00Z">
          <w:pPr>
            <w:spacing w:before="0"/>
          </w:pPr>
        </w:pPrChange>
      </w:pPr>
      <w:r w:rsidRPr="00F723C1">
        <w:rPr>
          <w:rFonts w:eastAsia="Calibri"/>
          <w:bCs/>
          <w:szCs w:val="22"/>
          <w:lang w:val="en-US"/>
        </w:rPr>
        <w:t>The ITU Radiocommunication Assembly,</w:t>
      </w:r>
    </w:p>
    <w:p w14:paraId="3AB6BAB2" w14:textId="77777777" w:rsidR="00F723C1" w:rsidRPr="00F723C1" w:rsidRDefault="00F723C1">
      <w:pPr>
        <w:keepNext/>
        <w:keepLines/>
        <w:tabs>
          <w:tab w:val="center" w:pos="5386"/>
        </w:tabs>
        <w:spacing w:before="160"/>
        <w:ind w:left="1134"/>
        <w:jc w:val="both"/>
        <w:textAlignment w:val="auto"/>
        <w:rPr>
          <w:rFonts w:eastAsia="Calibri"/>
          <w:i/>
          <w:szCs w:val="22"/>
          <w:lang w:val="en-US"/>
        </w:rPr>
        <w:pPrChange w:id="139" w:author="Unknown" w:date="2021-06-03T10:52:00Z">
          <w:pPr>
            <w:tabs>
              <w:tab w:val="center" w:pos="5386"/>
            </w:tabs>
            <w:spacing w:before="0"/>
          </w:pPr>
        </w:pPrChange>
      </w:pPr>
      <w:r w:rsidRPr="00F723C1">
        <w:rPr>
          <w:rFonts w:eastAsia="Calibri"/>
          <w:i/>
          <w:szCs w:val="22"/>
          <w:lang w:val="en-US"/>
        </w:rPr>
        <w:t>considering</w:t>
      </w:r>
      <w:r w:rsidRPr="00F723C1">
        <w:rPr>
          <w:rFonts w:eastAsia="Calibri"/>
          <w:i/>
          <w:szCs w:val="22"/>
          <w:lang w:val="en-US"/>
        </w:rPr>
        <w:tab/>
      </w:r>
    </w:p>
    <w:p w14:paraId="0F251788" w14:textId="77777777" w:rsidR="00F723C1" w:rsidRPr="00F723C1" w:rsidRDefault="00F723C1">
      <w:pPr>
        <w:jc w:val="both"/>
        <w:textAlignment w:val="auto"/>
        <w:rPr>
          <w:lang w:val="en-US"/>
        </w:rPr>
        <w:pPrChange w:id="140" w:author="Unknown" w:date="2021-06-03T10:52:00Z">
          <w:pPr>
            <w:spacing w:before="0"/>
          </w:pPr>
        </w:pPrChange>
      </w:pPr>
      <w:r w:rsidRPr="00F723C1">
        <w:rPr>
          <w:i/>
          <w:iCs/>
          <w:lang w:val="en-US"/>
        </w:rPr>
        <w:t>a)</w:t>
      </w:r>
      <w:r w:rsidRPr="00F723C1">
        <w:rPr>
          <w:lang w:val="en-US"/>
        </w:rPr>
        <w:tab/>
        <w:t>that antenna, signal propagation, target detection, and large necessary bandwidth characteristics of radar to achieve their functions are optimum in certain frequency bands;</w:t>
      </w:r>
    </w:p>
    <w:p w14:paraId="1D048038" w14:textId="77777777" w:rsidR="00F723C1" w:rsidRPr="00F723C1" w:rsidRDefault="00F723C1">
      <w:pPr>
        <w:jc w:val="both"/>
        <w:textAlignment w:val="auto"/>
        <w:rPr>
          <w:lang w:val="en-US"/>
        </w:rPr>
        <w:pPrChange w:id="141" w:author="Unknown" w:date="2021-06-03T10:52:00Z">
          <w:pPr>
            <w:spacing w:before="0"/>
          </w:pPr>
        </w:pPrChange>
      </w:pPr>
      <w:r w:rsidRPr="00F723C1">
        <w:rPr>
          <w:i/>
          <w:iCs/>
          <w:lang w:val="en-US"/>
        </w:rPr>
        <w:t>b)</w:t>
      </w:r>
      <w:r w:rsidRPr="00F723C1">
        <w:rPr>
          <w:lang w:val="en-US"/>
        </w:rPr>
        <w:tab/>
        <w:t>that the technical characteristics of radiolocation (except ground based meteorological radars) and radionavigation radars are determined by the mission of the system and vary widely even within a</w:t>
      </w:r>
      <w:ins w:id="142" w:author="Chairman" w:date="2021-06-03T10:10:00Z">
        <w:r w:rsidRPr="00F723C1">
          <w:rPr>
            <w:lang w:val="en-US"/>
          </w:rPr>
          <w:t xml:space="preserve"> frequency</w:t>
        </w:r>
      </w:ins>
      <w:r w:rsidRPr="00F723C1">
        <w:rPr>
          <w:lang w:val="en-US"/>
        </w:rPr>
        <w:t xml:space="preserve"> band;</w:t>
      </w:r>
    </w:p>
    <w:p w14:paraId="50B7A694" w14:textId="77777777" w:rsidR="00F723C1" w:rsidRPr="00F723C1" w:rsidRDefault="00F723C1">
      <w:pPr>
        <w:jc w:val="both"/>
        <w:textAlignment w:val="auto"/>
        <w:rPr>
          <w:del w:id="143" w:author="Chairman" w:date="2021-06-03T10:10:00Z"/>
          <w:lang w:val="en-US"/>
        </w:rPr>
        <w:pPrChange w:id="144" w:author="Unknown" w:date="2021-06-03T10:52:00Z">
          <w:pPr>
            <w:spacing w:before="0"/>
          </w:pPr>
        </w:pPrChange>
      </w:pPr>
      <w:del w:id="145" w:author="Chairman" w:date="2021-06-03T10:10:00Z">
        <w:r w:rsidRPr="00F723C1">
          <w:rPr>
            <w:i/>
            <w:iCs/>
            <w:lang w:val="en-US"/>
          </w:rPr>
          <w:delText>c)</w:delText>
        </w:r>
        <w:r w:rsidRPr="00F723C1">
          <w:rPr>
            <w:lang w:val="en-US"/>
          </w:rPr>
          <w:tab/>
          <w:delText xml:space="preserve">that the radionavigation service is a safety service as specified by No. </w:delText>
        </w:r>
        <w:r w:rsidRPr="00F723C1">
          <w:rPr>
            <w:b/>
            <w:bCs/>
            <w:lang w:val="en-US"/>
          </w:rPr>
          <w:delText>4.10</w:delText>
        </w:r>
        <w:r w:rsidRPr="00F723C1">
          <w:rPr>
            <w:lang w:val="en-US"/>
          </w:rPr>
          <w:delText xml:space="preserve"> of the Radio Regulations (RR) and requires special measures to ensure its freedom from harmful interference;</w:delText>
        </w:r>
      </w:del>
    </w:p>
    <w:p w14:paraId="307E6B7C" w14:textId="77777777" w:rsidR="00F723C1" w:rsidRPr="00F723C1" w:rsidRDefault="00F723C1">
      <w:pPr>
        <w:spacing w:before="0"/>
        <w:jc w:val="both"/>
        <w:textAlignment w:val="auto"/>
        <w:rPr>
          <w:lang w:val="en-US"/>
        </w:rPr>
        <w:pPrChange w:id="146" w:author="Unknown" w:date="2021-06-03T10:52:00Z">
          <w:pPr>
            <w:spacing w:before="0"/>
          </w:pPr>
        </w:pPrChange>
      </w:pPr>
      <w:del w:id="147" w:author="Chairman" w:date="2021-06-03T10:10:00Z">
        <w:r w:rsidRPr="00F723C1">
          <w:rPr>
            <w:i/>
            <w:iCs/>
            <w:lang w:val="en-US"/>
          </w:rPr>
          <w:delText>d</w:delText>
        </w:r>
      </w:del>
      <w:ins w:id="148" w:author="Chairman" w:date="2021-06-03T10:10:00Z">
        <w:r w:rsidRPr="00F723C1">
          <w:rPr>
            <w:i/>
            <w:iCs/>
            <w:lang w:val="en-US"/>
          </w:rPr>
          <w:t>c</w:t>
        </w:r>
      </w:ins>
      <w:r w:rsidRPr="00F723C1">
        <w:rPr>
          <w:i/>
          <w:iCs/>
          <w:lang w:val="en-US"/>
        </w:rPr>
        <w:t>)</w:t>
      </w:r>
      <w:r w:rsidRPr="00F723C1">
        <w:rPr>
          <w:lang w:val="en-US"/>
        </w:rPr>
        <w:tab/>
        <w:t>that representative technical and operational characteristics of radiolocation (except ground based meteorological radars) and radionavigation radars are required to address sharing and compatibility with these systems as necessary;</w:t>
      </w:r>
    </w:p>
    <w:p w14:paraId="7CEE4737" w14:textId="77777777" w:rsidR="00F723C1" w:rsidRPr="00F723C1" w:rsidRDefault="00F723C1">
      <w:pPr>
        <w:jc w:val="both"/>
        <w:textAlignment w:val="auto"/>
        <w:rPr>
          <w:lang w:val="en-US"/>
        </w:rPr>
        <w:pPrChange w:id="149" w:author="Unknown" w:date="2021-06-03T10:52:00Z">
          <w:pPr>
            <w:spacing w:before="0"/>
          </w:pPr>
        </w:pPrChange>
      </w:pPr>
      <w:del w:id="150" w:author="Chairman" w:date="2021-06-03T10:10:00Z">
        <w:r w:rsidRPr="00F723C1">
          <w:rPr>
            <w:i/>
            <w:iCs/>
            <w:lang w:val="en-US"/>
          </w:rPr>
          <w:delText>e</w:delText>
        </w:r>
      </w:del>
      <w:ins w:id="151" w:author="Chairman" w:date="2021-06-03T10:10:00Z">
        <w:r w:rsidRPr="00F723C1">
          <w:rPr>
            <w:i/>
            <w:iCs/>
            <w:lang w:val="en-US"/>
          </w:rPr>
          <w:t>d</w:t>
        </w:r>
      </w:ins>
      <w:r w:rsidRPr="00F723C1">
        <w:rPr>
          <w:i/>
          <w:iCs/>
          <w:lang w:val="en-US"/>
        </w:rPr>
        <w:t>)</w:t>
      </w:r>
      <w:r w:rsidRPr="00F723C1">
        <w:rPr>
          <w:lang w:val="en-US"/>
        </w:rPr>
        <w:tab/>
        <w:t xml:space="preserve">that procedures and methodologies to </w:t>
      </w:r>
      <w:proofErr w:type="spellStart"/>
      <w:r w:rsidRPr="00F723C1">
        <w:rPr>
          <w:lang w:val="en-US"/>
        </w:rPr>
        <w:t>analyse</w:t>
      </w:r>
      <w:proofErr w:type="spellEnd"/>
      <w:r w:rsidRPr="00F723C1">
        <w:rPr>
          <w:lang w:val="en-US"/>
        </w:rPr>
        <w:t xml:space="preserve"> compatibility between radars and systems in other services are provided in Recommendation ITU-R M.1461;</w:t>
      </w:r>
    </w:p>
    <w:p w14:paraId="5C2EFAA5" w14:textId="77777777" w:rsidR="00F723C1" w:rsidRPr="00F723C1" w:rsidRDefault="00F723C1">
      <w:pPr>
        <w:jc w:val="both"/>
        <w:textAlignment w:val="auto"/>
        <w:rPr>
          <w:lang w:val="en-US"/>
        </w:rPr>
        <w:pPrChange w:id="152" w:author="Unknown" w:date="2021-06-03T10:52:00Z">
          <w:pPr>
            <w:spacing w:before="0"/>
          </w:pPr>
        </w:pPrChange>
      </w:pPr>
      <w:del w:id="153" w:author="Chairman" w:date="2021-06-03T10:10:00Z">
        <w:r w:rsidRPr="00F723C1">
          <w:rPr>
            <w:i/>
            <w:iCs/>
            <w:lang w:val="en-US"/>
          </w:rPr>
          <w:delText>f</w:delText>
        </w:r>
      </w:del>
      <w:ins w:id="154" w:author="Chairman" w:date="2021-06-03T10:10:00Z">
        <w:r w:rsidRPr="00F723C1">
          <w:rPr>
            <w:i/>
            <w:iCs/>
            <w:lang w:val="en-US"/>
          </w:rPr>
          <w:t>e</w:t>
        </w:r>
      </w:ins>
      <w:r w:rsidRPr="00F723C1">
        <w:rPr>
          <w:i/>
          <w:iCs/>
          <w:lang w:val="en-US"/>
        </w:rPr>
        <w:t>)</w:t>
      </w:r>
      <w:r w:rsidRPr="00F723C1">
        <w:rPr>
          <w:lang w:val="en-US"/>
        </w:rPr>
        <w:tab/>
        <w:t xml:space="preserve">that radiolocation, </w:t>
      </w:r>
      <w:proofErr w:type="gramStart"/>
      <w:r w:rsidRPr="00F723C1">
        <w:rPr>
          <w:lang w:val="en-US"/>
        </w:rPr>
        <w:t>radionavigation</w:t>
      </w:r>
      <w:proofErr w:type="gramEnd"/>
      <w:r w:rsidRPr="00F723C1">
        <w:rPr>
          <w:lang w:val="en-US"/>
        </w:rPr>
        <w:t xml:space="preserve"> and meteorological radars operate in the frequency bands between 5</w:t>
      </w:r>
      <w:r w:rsidRPr="00F723C1">
        <w:rPr>
          <w:rFonts w:ascii="Tms Rmn" w:hAnsi="Tms Rmn"/>
          <w:sz w:val="12"/>
          <w:lang w:val="en-US"/>
        </w:rPr>
        <w:t> </w:t>
      </w:r>
      <w:r w:rsidRPr="00F723C1">
        <w:rPr>
          <w:lang w:val="en-US"/>
        </w:rPr>
        <w:t>250-5</w:t>
      </w:r>
      <w:r w:rsidRPr="00F723C1">
        <w:rPr>
          <w:rFonts w:ascii="Tms Rmn" w:hAnsi="Tms Rmn"/>
          <w:sz w:val="12"/>
          <w:lang w:val="en-US"/>
        </w:rPr>
        <w:t> </w:t>
      </w:r>
      <w:r w:rsidRPr="00F723C1">
        <w:rPr>
          <w:lang w:val="en-US"/>
        </w:rPr>
        <w:t>850 MHz;</w:t>
      </w:r>
    </w:p>
    <w:p w14:paraId="11527AEA" w14:textId="77777777" w:rsidR="00F723C1" w:rsidRPr="00F723C1" w:rsidRDefault="00F723C1">
      <w:pPr>
        <w:jc w:val="both"/>
        <w:textAlignment w:val="auto"/>
        <w:rPr>
          <w:lang w:val="en-US"/>
        </w:rPr>
        <w:pPrChange w:id="155" w:author="Unknown" w:date="2021-06-03T10:52:00Z">
          <w:pPr>
            <w:spacing w:before="0"/>
          </w:pPr>
        </w:pPrChange>
      </w:pPr>
      <w:del w:id="156" w:author="Chairman" w:date="2021-06-03T10:10:00Z">
        <w:r w:rsidRPr="00F723C1">
          <w:rPr>
            <w:i/>
            <w:iCs/>
            <w:lang w:val="en-US"/>
          </w:rPr>
          <w:delText>g</w:delText>
        </w:r>
      </w:del>
      <w:ins w:id="157" w:author="Chairman" w:date="2021-06-03T10:10:00Z">
        <w:r w:rsidRPr="00F723C1">
          <w:rPr>
            <w:i/>
            <w:iCs/>
            <w:lang w:val="en-US"/>
          </w:rPr>
          <w:t>f</w:t>
        </w:r>
      </w:ins>
      <w:r w:rsidRPr="00F723C1">
        <w:rPr>
          <w:i/>
          <w:iCs/>
          <w:lang w:val="en-US"/>
        </w:rPr>
        <w:t>)</w:t>
      </w:r>
      <w:r w:rsidRPr="00F723C1">
        <w:rPr>
          <w:lang w:val="en-US"/>
        </w:rPr>
        <w:tab/>
        <w:t>that ground-based radars used for meteorological purposes are authorized to operate in the frequency band 5</w:t>
      </w:r>
      <w:r w:rsidRPr="00F723C1">
        <w:rPr>
          <w:rFonts w:ascii="Tms Rmn" w:hAnsi="Tms Rmn"/>
          <w:sz w:val="12"/>
          <w:lang w:val="en-US"/>
        </w:rPr>
        <w:t> </w:t>
      </w:r>
      <w:r w:rsidRPr="00F723C1">
        <w:rPr>
          <w:lang w:val="en-US"/>
        </w:rPr>
        <w:t>600-5</w:t>
      </w:r>
      <w:r w:rsidRPr="00F723C1">
        <w:rPr>
          <w:rFonts w:ascii="Tms Rmn" w:hAnsi="Tms Rmn"/>
          <w:sz w:val="12"/>
          <w:lang w:val="en-US"/>
        </w:rPr>
        <w:t> </w:t>
      </w:r>
      <w:r w:rsidRPr="00F723C1">
        <w:rPr>
          <w:lang w:val="en-US"/>
        </w:rPr>
        <w:t xml:space="preserve">650 MHz on a basis of equality with stations in the aeronautical radionavigation service (ARNS) (see </w:t>
      </w:r>
      <w:ins w:id="158" w:author="Chairman" w:date="2021-06-03T10:11:00Z">
        <w:r w:rsidRPr="00F723C1">
          <w:rPr>
            <w:lang w:val="en-US"/>
          </w:rPr>
          <w:t>Radio Regulations (</w:t>
        </w:r>
      </w:ins>
      <w:r w:rsidRPr="00F723C1">
        <w:rPr>
          <w:lang w:val="en-US"/>
        </w:rPr>
        <w:t>RR</w:t>
      </w:r>
      <w:ins w:id="159" w:author="Chairman" w:date="2021-06-03T10:11:00Z">
        <w:r w:rsidRPr="00F723C1">
          <w:rPr>
            <w:lang w:val="en-US"/>
          </w:rPr>
          <w:t>)</w:t>
        </w:r>
      </w:ins>
      <w:r w:rsidRPr="00F723C1">
        <w:rPr>
          <w:lang w:val="en-US"/>
        </w:rPr>
        <w:t> No. </w:t>
      </w:r>
      <w:r w:rsidRPr="00F723C1">
        <w:rPr>
          <w:b/>
          <w:bCs/>
          <w:lang w:val="en-US"/>
        </w:rPr>
        <w:t>5.452</w:t>
      </w:r>
      <w:r w:rsidRPr="00F723C1">
        <w:rPr>
          <w:lang w:val="en-US"/>
        </w:rPr>
        <w:t>);</w:t>
      </w:r>
    </w:p>
    <w:p w14:paraId="244216DC" w14:textId="77777777" w:rsidR="00F723C1" w:rsidRPr="00F723C1" w:rsidRDefault="00F723C1">
      <w:pPr>
        <w:jc w:val="both"/>
        <w:textAlignment w:val="auto"/>
        <w:rPr>
          <w:lang w:val="en-US"/>
        </w:rPr>
        <w:pPrChange w:id="160" w:author="Unknown" w:date="2021-06-03T10:52:00Z">
          <w:pPr>
            <w:spacing w:before="0"/>
          </w:pPr>
        </w:pPrChange>
      </w:pPr>
      <w:del w:id="161" w:author="Chairman" w:date="2021-06-03T10:10:00Z">
        <w:r w:rsidRPr="00F723C1">
          <w:rPr>
            <w:i/>
            <w:lang w:val="en-US"/>
          </w:rPr>
          <w:delText>h</w:delText>
        </w:r>
      </w:del>
      <w:ins w:id="162" w:author="Chairman" w:date="2021-06-03T10:10:00Z">
        <w:r w:rsidRPr="00F723C1">
          <w:rPr>
            <w:i/>
            <w:lang w:val="en-US"/>
          </w:rPr>
          <w:t>g</w:t>
        </w:r>
      </w:ins>
      <w:r w:rsidRPr="00F723C1">
        <w:rPr>
          <w:i/>
          <w:lang w:val="en-US"/>
        </w:rPr>
        <w:t>)</w:t>
      </w:r>
      <w:r w:rsidRPr="00F723C1">
        <w:rPr>
          <w:lang w:val="en-US"/>
        </w:rPr>
        <w:tab/>
        <w:t xml:space="preserve">that Recommendation ITU-R M.1849 contains technical and operational aspects of ground based meteorological radars and can be used as a guideline in </w:t>
      </w:r>
      <w:proofErr w:type="spellStart"/>
      <w:r w:rsidRPr="00F723C1">
        <w:rPr>
          <w:lang w:val="en-US"/>
        </w:rPr>
        <w:t>analysing</w:t>
      </w:r>
      <w:proofErr w:type="spellEnd"/>
      <w:r w:rsidRPr="00F723C1">
        <w:rPr>
          <w:lang w:val="en-US"/>
        </w:rPr>
        <w:t xml:space="preserve"> sharing and compatibility between ground based meteorological radars with systems in other services,</w:t>
      </w:r>
    </w:p>
    <w:p w14:paraId="1673C413" w14:textId="77777777" w:rsidR="00F723C1" w:rsidRPr="00F723C1" w:rsidRDefault="00F723C1">
      <w:pPr>
        <w:keepNext/>
        <w:keepLines/>
        <w:spacing w:before="240"/>
        <w:ind w:left="1134"/>
        <w:jc w:val="both"/>
        <w:textAlignment w:val="auto"/>
        <w:rPr>
          <w:ins w:id="163" w:author="Chairman" w:date="2021-06-03T10:17:00Z"/>
          <w:rFonts w:eastAsia="Calibri"/>
          <w:i/>
          <w:szCs w:val="22"/>
        </w:rPr>
        <w:pPrChange w:id="164" w:author="Unknown" w:date="2021-06-03T10:52:00Z">
          <w:pPr/>
        </w:pPrChange>
      </w:pPr>
      <w:ins w:id="165" w:author="Chairman" w:date="2021-06-03T10:17:00Z">
        <w:r w:rsidRPr="00F723C1">
          <w:rPr>
            <w:rFonts w:eastAsia="Calibri"/>
            <w:i/>
            <w:szCs w:val="22"/>
          </w:rPr>
          <w:t>recognizing</w:t>
        </w:r>
      </w:ins>
    </w:p>
    <w:p w14:paraId="7235D1AF" w14:textId="77777777" w:rsidR="00F723C1" w:rsidRPr="00F723C1" w:rsidRDefault="00F723C1" w:rsidP="00F723C1">
      <w:pPr>
        <w:jc w:val="both"/>
        <w:textAlignment w:val="auto"/>
        <w:rPr>
          <w:ins w:id="166" w:author="Chairman" w:date="2021-06-03T10:17:00Z"/>
        </w:rPr>
      </w:pPr>
      <w:ins w:id="167" w:author="Chairman" w:date="2021-06-03T10:17:00Z">
        <w:r w:rsidRPr="00F723C1">
          <w:rPr>
            <w:i/>
          </w:rPr>
          <w:t>a</w:t>
        </w:r>
        <w:r w:rsidRPr="00F723C1">
          <w:rPr>
            <w:i/>
            <w:rPrChange w:id="168" w:author="Unknown" w:date="2018-06-05T08:28:00Z">
              <w:rPr/>
            </w:rPrChange>
          </w:rPr>
          <w:t>)</w:t>
        </w:r>
        <w:r w:rsidRPr="00F723C1">
          <w:tab/>
          <w:t xml:space="preserve">that </w:t>
        </w:r>
        <w:r w:rsidRPr="00F723C1">
          <w:rPr>
            <w:rPrChange w:id="169" w:author="Unknown" w:date="2018-11-13T17:44:00Z">
              <w:rPr>
                <w:i/>
              </w:rPr>
            </w:rPrChange>
          </w:rPr>
          <w:t>Report</w:t>
        </w:r>
        <w:r w:rsidRPr="00F723C1">
          <w:t xml:space="preserve"> ITU-R </w:t>
        </w:r>
      </w:ins>
      <w:r w:rsidRPr="00F723C1">
        <w:fldChar w:fldCharType="begin"/>
      </w:r>
      <w:r w:rsidRPr="00F723C1">
        <w:instrText xml:space="preserve"> HYPERLINK "https://www.itu.int/rec/R-REC-M.2204/en" </w:instrText>
      </w:r>
      <w:r w:rsidRPr="00F723C1">
        <w:fldChar w:fldCharType="separate"/>
      </w:r>
      <w:ins w:id="170" w:author="Chairman" w:date="2021-06-03T10:17:00Z">
        <w:r w:rsidRPr="00F723C1">
          <w:rPr>
            <w:color w:val="0000FF"/>
            <w:u w:val="single"/>
          </w:rPr>
          <w:t>M.2204</w:t>
        </w:r>
      </w:ins>
      <w:r w:rsidRPr="00F723C1">
        <w:fldChar w:fldCharType="end"/>
      </w:r>
      <w:ins w:id="171" w:author="Chairman" w:date="2021-06-03T10:17:00Z">
        <w:r w:rsidRPr="00F723C1">
          <w:t xml:space="preserve"> contains characteristics and spectrum considerations for sense and avoid systems use on unmanned aircraft </w:t>
        </w:r>
        <w:proofErr w:type="gramStart"/>
        <w:r w:rsidRPr="00F723C1">
          <w:t>systems;</w:t>
        </w:r>
        <w:proofErr w:type="gramEnd"/>
        <w:r w:rsidRPr="00F723C1">
          <w:t xml:space="preserve"> </w:t>
        </w:r>
      </w:ins>
    </w:p>
    <w:p w14:paraId="15BA1D0A" w14:textId="77777777" w:rsidR="00F723C1" w:rsidRPr="00F723C1" w:rsidRDefault="00F723C1" w:rsidP="00F723C1">
      <w:pPr>
        <w:jc w:val="both"/>
        <w:textAlignment w:val="auto"/>
        <w:rPr>
          <w:ins w:id="172" w:author="Chairman" w:date="2021-06-03T10:17:00Z"/>
          <w:b/>
          <w:bCs/>
        </w:rPr>
      </w:pPr>
      <w:ins w:id="173" w:author="Chairman" w:date="2021-06-03T10:17:00Z">
        <w:r w:rsidRPr="00F723C1">
          <w:rPr>
            <w:i/>
            <w:rPrChange w:id="174" w:author="Unknown" w:date="2018-11-13T17:44:00Z">
              <w:rPr>
                <w:i/>
                <w:highlight w:val="green"/>
              </w:rPr>
            </w:rPrChange>
          </w:rPr>
          <w:t>b)</w:t>
        </w:r>
        <w:r w:rsidRPr="00F723C1">
          <w:rPr>
            <w:i/>
            <w:rPrChange w:id="175" w:author="Unknown" w:date="2018-11-13T17:44:00Z">
              <w:rPr>
                <w:i/>
                <w:highlight w:val="green"/>
              </w:rPr>
            </w:rPrChange>
          </w:rPr>
          <w:tab/>
        </w:r>
        <w:r w:rsidRPr="00F723C1">
          <w:rPr>
            <w:rPrChange w:id="176" w:author="Unknown" w:date="2018-11-13T17:44:00Z">
              <w:rPr>
                <w:highlight w:val="green"/>
              </w:rPr>
            </w:rPrChange>
          </w:rPr>
          <w:t>that mobile, except aeronautical mobile, service also is allocated on a primary basis in the frequency bands 5 250-5 350 MHz and 5 470-5 725 MHz and is used in accordance with RR No</w:t>
        </w:r>
        <w:r w:rsidRPr="00F723C1">
          <w:t>s</w:t>
        </w:r>
        <w:r w:rsidRPr="00F723C1">
          <w:rPr>
            <w:rPrChange w:id="177" w:author="Unknown" w:date="2018-11-13T17:44:00Z">
              <w:rPr>
                <w:highlight w:val="green"/>
              </w:rPr>
            </w:rPrChange>
          </w:rPr>
          <w:t>.</w:t>
        </w:r>
      </w:ins>
      <w:ins w:id="178" w:author="Limousin, Catherine" w:date="2021-06-03T12:48:00Z">
        <w:r w:rsidRPr="00F723C1">
          <w:t> </w:t>
        </w:r>
      </w:ins>
      <w:ins w:id="179" w:author="Chairman" w:date="2021-06-03T10:17:00Z">
        <w:r w:rsidRPr="00F723C1">
          <w:rPr>
            <w:b/>
            <w:bCs/>
            <w:rPrChange w:id="180" w:author="Unknown" w:date="2018-11-13T17:44:00Z">
              <w:rPr>
                <w:b/>
                <w:bCs/>
                <w:highlight w:val="green"/>
              </w:rPr>
            </w:rPrChange>
          </w:rPr>
          <w:t>5.446A</w:t>
        </w:r>
        <w:r w:rsidRPr="00F723C1">
          <w:rPr>
            <w:rPrChange w:id="181" w:author="Unknown" w:date="2018-11-13T17:44:00Z">
              <w:rPr>
                <w:highlight w:val="green"/>
              </w:rPr>
            </w:rPrChange>
          </w:rPr>
          <w:t xml:space="preserve">, </w:t>
        </w:r>
        <w:r w:rsidRPr="00F723C1">
          <w:rPr>
            <w:b/>
            <w:bCs/>
            <w:rPrChange w:id="182" w:author="Unknown" w:date="2018-11-13T17:44:00Z">
              <w:rPr>
                <w:b/>
                <w:bCs/>
                <w:highlight w:val="green"/>
              </w:rPr>
            </w:rPrChange>
          </w:rPr>
          <w:t>5.447F</w:t>
        </w:r>
        <w:r w:rsidRPr="00F723C1">
          <w:rPr>
            <w:rPrChange w:id="183" w:author="Unknown" w:date="2018-11-13T17:44:00Z">
              <w:rPr>
                <w:highlight w:val="green"/>
              </w:rPr>
            </w:rPrChange>
          </w:rPr>
          <w:t xml:space="preserve"> and </w:t>
        </w:r>
        <w:r w:rsidRPr="00F723C1">
          <w:rPr>
            <w:b/>
            <w:bCs/>
            <w:rPrChange w:id="184" w:author="Unknown" w:date="2018-11-13T17:44:00Z">
              <w:rPr>
                <w:b/>
                <w:bCs/>
                <w:highlight w:val="green"/>
              </w:rPr>
            </w:rPrChange>
          </w:rPr>
          <w:t>5.</w:t>
        </w:r>
        <w:proofErr w:type="gramStart"/>
        <w:r w:rsidRPr="00F723C1">
          <w:rPr>
            <w:b/>
            <w:bCs/>
            <w:rPrChange w:id="185" w:author="Unknown" w:date="2018-11-13T17:44:00Z">
              <w:rPr>
                <w:b/>
                <w:bCs/>
                <w:highlight w:val="green"/>
              </w:rPr>
            </w:rPrChange>
          </w:rPr>
          <w:t>450A</w:t>
        </w:r>
        <w:r w:rsidRPr="00F723C1">
          <w:t>;</w:t>
        </w:r>
        <w:proofErr w:type="gramEnd"/>
      </w:ins>
    </w:p>
    <w:p w14:paraId="1FF8C2DB" w14:textId="77777777" w:rsidR="00F723C1" w:rsidRPr="00F723C1" w:rsidRDefault="00F723C1" w:rsidP="00F723C1">
      <w:pPr>
        <w:jc w:val="both"/>
        <w:textAlignment w:val="auto"/>
        <w:rPr>
          <w:ins w:id="186" w:author="Chairman" w:date="2021-06-03T10:17:00Z"/>
        </w:rPr>
      </w:pPr>
      <w:ins w:id="187" w:author="Chairman" w:date="2021-06-03T10:17:00Z">
        <w:r w:rsidRPr="00F723C1">
          <w:rPr>
            <w:i/>
            <w:iCs/>
          </w:rPr>
          <w:t>c)</w:t>
        </w:r>
        <w:r w:rsidRPr="00F723C1">
          <w:tab/>
          <w:t xml:space="preserve">that the radionavigation service is a safety service as specified by RR No. </w:t>
        </w:r>
        <w:r w:rsidRPr="00F723C1">
          <w:rPr>
            <w:b/>
            <w:bCs/>
          </w:rPr>
          <w:t>4.10</w:t>
        </w:r>
        <w:r w:rsidRPr="00F723C1">
          <w:t xml:space="preserve"> and requires special measures to ensure its freedom from harmful interference</w:t>
        </w:r>
        <w:r w:rsidRPr="00F723C1">
          <w:rPr>
            <w:color w:val="4F6228"/>
          </w:rPr>
          <w:t>,</w:t>
        </w:r>
      </w:ins>
    </w:p>
    <w:p w14:paraId="25580435" w14:textId="77777777" w:rsidR="00F723C1" w:rsidRPr="00F723C1" w:rsidRDefault="00F723C1">
      <w:pPr>
        <w:keepNext/>
        <w:keepLines/>
        <w:spacing w:before="240"/>
        <w:ind w:left="1134"/>
        <w:textAlignment w:val="auto"/>
        <w:rPr>
          <w:rFonts w:eastAsia="Calibri"/>
          <w:i/>
          <w:szCs w:val="22"/>
          <w:lang w:val="en-US"/>
        </w:rPr>
        <w:pPrChange w:id="188" w:author="Unknown" w:date="2021-06-03T10:17:00Z">
          <w:pPr/>
        </w:pPrChange>
      </w:pPr>
      <w:r w:rsidRPr="00F723C1">
        <w:rPr>
          <w:rFonts w:eastAsia="Calibri"/>
          <w:i/>
          <w:szCs w:val="22"/>
          <w:lang w:val="en-US"/>
        </w:rPr>
        <w:lastRenderedPageBreak/>
        <w:t>recommends</w:t>
      </w:r>
    </w:p>
    <w:p w14:paraId="3CA62505" w14:textId="77777777" w:rsidR="00F723C1" w:rsidRPr="00F723C1" w:rsidRDefault="00F723C1">
      <w:pPr>
        <w:jc w:val="both"/>
        <w:textAlignment w:val="auto"/>
        <w:rPr>
          <w:lang w:val="en-US"/>
        </w:rPr>
        <w:pPrChange w:id="189" w:author="Unknown" w:date="2021-06-03T10:52:00Z">
          <w:pPr>
            <w:spacing w:before="0"/>
          </w:pPr>
        </w:pPrChange>
      </w:pPr>
      <w:r w:rsidRPr="00F723C1">
        <w:rPr>
          <w:b/>
          <w:bCs/>
          <w:lang w:val="en-US"/>
        </w:rPr>
        <w:t>1</w:t>
      </w:r>
      <w:r w:rsidRPr="00F723C1">
        <w:rPr>
          <w:lang w:val="en-US"/>
        </w:rPr>
        <w:tab/>
        <w:t>that the technical and operational characteristics of the radiolocation (except ground based meteorological radars) and radionavigation radars described in Annex 1 should be considered representative of those operating in the frequency bands between 5</w:t>
      </w:r>
      <w:r w:rsidRPr="00F723C1">
        <w:rPr>
          <w:rFonts w:ascii="Tms Rmn" w:hAnsi="Tms Rmn"/>
          <w:sz w:val="12"/>
          <w:lang w:val="en-US"/>
        </w:rPr>
        <w:t> </w:t>
      </w:r>
      <w:r w:rsidRPr="00F723C1">
        <w:rPr>
          <w:lang w:val="en-US"/>
        </w:rPr>
        <w:t>250 and 5</w:t>
      </w:r>
      <w:r w:rsidRPr="00F723C1">
        <w:rPr>
          <w:rFonts w:ascii="Tms Rmn" w:hAnsi="Tms Rmn"/>
          <w:sz w:val="12"/>
          <w:lang w:val="en-US"/>
        </w:rPr>
        <w:t> </w:t>
      </w:r>
      <w:r w:rsidRPr="00F723C1">
        <w:rPr>
          <w:lang w:val="en-US"/>
        </w:rPr>
        <w:t>850 MHz;</w:t>
      </w:r>
    </w:p>
    <w:p w14:paraId="4CE6FA65" w14:textId="77777777" w:rsidR="00F723C1" w:rsidRPr="00F723C1" w:rsidRDefault="00F723C1">
      <w:pPr>
        <w:jc w:val="both"/>
        <w:textAlignment w:val="auto"/>
        <w:rPr>
          <w:lang w:val="en-US"/>
        </w:rPr>
        <w:pPrChange w:id="190" w:author="Unknown" w:date="2021-06-03T10:52:00Z">
          <w:pPr>
            <w:spacing w:before="0"/>
          </w:pPr>
        </w:pPrChange>
      </w:pPr>
      <w:r w:rsidRPr="00F723C1">
        <w:rPr>
          <w:b/>
          <w:bCs/>
          <w:lang w:val="en-US"/>
        </w:rPr>
        <w:t>2</w:t>
      </w:r>
      <w:r w:rsidRPr="00F723C1">
        <w:rPr>
          <w:b/>
          <w:lang w:val="en-US"/>
        </w:rPr>
        <w:tab/>
      </w:r>
      <w:r w:rsidRPr="00F723C1">
        <w:rPr>
          <w:lang w:val="en-US"/>
        </w:rPr>
        <w:t xml:space="preserve">that Recommendation ITU-R M.1461 should be used as a guideline in </w:t>
      </w:r>
      <w:proofErr w:type="spellStart"/>
      <w:r w:rsidRPr="00F723C1">
        <w:rPr>
          <w:lang w:val="en-US"/>
        </w:rPr>
        <w:t>analysing</w:t>
      </w:r>
      <w:proofErr w:type="spellEnd"/>
      <w:r w:rsidRPr="00F723C1">
        <w:rPr>
          <w:lang w:val="en-US"/>
        </w:rPr>
        <w:t xml:space="preserve"> sharing and compatibility between radiolocation (except ground based meteorological radars) and radionavigation radars with systems in other services; </w:t>
      </w:r>
    </w:p>
    <w:p w14:paraId="5420DCC4" w14:textId="77777777" w:rsidR="00F723C1" w:rsidRPr="00F723C1" w:rsidRDefault="00F723C1">
      <w:pPr>
        <w:jc w:val="both"/>
        <w:textAlignment w:val="auto"/>
        <w:rPr>
          <w:lang w:val="en-US"/>
        </w:rPr>
        <w:pPrChange w:id="191" w:author="Unknown" w:date="2021-06-03T10:52:00Z">
          <w:pPr>
            <w:spacing w:before="0"/>
          </w:pPr>
        </w:pPrChange>
      </w:pPr>
      <w:r w:rsidRPr="00F723C1">
        <w:rPr>
          <w:b/>
          <w:lang w:val="en-US"/>
        </w:rPr>
        <w:t>3</w:t>
      </w:r>
      <w:r w:rsidRPr="00F723C1">
        <w:rPr>
          <w:lang w:val="en-US"/>
        </w:rPr>
        <w:tab/>
        <w:t xml:space="preserve">that the criterion of interfering signal power to radar (except to ground based meteorological radars) receiver noise power level </w:t>
      </w:r>
      <w:r w:rsidRPr="00F723C1">
        <w:rPr>
          <w:i/>
          <w:iCs/>
          <w:lang w:val="en-US"/>
        </w:rPr>
        <w:t>I</w:t>
      </w:r>
      <w:r w:rsidRPr="00F723C1">
        <w:rPr>
          <w:lang w:val="en-US"/>
        </w:rPr>
        <w:t>/</w:t>
      </w:r>
      <w:r w:rsidRPr="00F723C1">
        <w:rPr>
          <w:i/>
          <w:iCs/>
          <w:lang w:val="en-US"/>
        </w:rPr>
        <w:t>N</w:t>
      </w:r>
      <w:r w:rsidRPr="00F723C1">
        <w:rPr>
          <w:lang w:val="en-US"/>
        </w:rPr>
        <w:t>, of −6 dB should be  used as the required protection trigger level for the radiodetermination sharing studies with other services. This protection criterion represents the net protection level if multiple interferers are present.</w:t>
      </w:r>
    </w:p>
    <w:p w14:paraId="0BC23082" w14:textId="77777777" w:rsidR="00F723C1" w:rsidRPr="00F723C1" w:rsidRDefault="00F723C1" w:rsidP="00F723C1">
      <w:pPr>
        <w:keepNext/>
        <w:keepLines/>
        <w:tabs>
          <w:tab w:val="clear" w:pos="1134"/>
          <w:tab w:val="clear" w:pos="1871"/>
          <w:tab w:val="clear" w:pos="2268"/>
          <w:tab w:val="left" w:pos="794"/>
          <w:tab w:val="left" w:pos="1191"/>
          <w:tab w:val="left" w:pos="1588"/>
          <w:tab w:val="left" w:pos="1985"/>
        </w:tabs>
        <w:spacing w:before="480" w:after="80"/>
        <w:jc w:val="center"/>
        <w:textAlignment w:val="auto"/>
        <w:rPr>
          <w:b/>
          <w:sz w:val="28"/>
          <w:lang w:val="en-US"/>
        </w:rPr>
      </w:pPr>
      <w:r w:rsidRPr="00F723C1">
        <w:rPr>
          <w:b/>
          <w:sz w:val="28"/>
          <w:lang w:val="en-US"/>
        </w:rPr>
        <w:t>Annex 1</w:t>
      </w:r>
      <w:r w:rsidRPr="00F723C1">
        <w:rPr>
          <w:b/>
          <w:sz w:val="28"/>
          <w:lang w:val="en-US"/>
        </w:rPr>
        <w:br/>
      </w:r>
      <w:r w:rsidRPr="00F723C1">
        <w:rPr>
          <w:b/>
          <w:sz w:val="28"/>
          <w:lang w:val="en-US"/>
        </w:rPr>
        <w:br/>
        <w:t>Characteristics of radiolocation (except ground based meteorological radars) and aeronautical radionavigation radars</w:t>
      </w:r>
    </w:p>
    <w:p w14:paraId="33CBB4E2" w14:textId="77777777" w:rsidR="00F723C1" w:rsidRPr="00F723C1" w:rsidRDefault="00F723C1" w:rsidP="00F723C1">
      <w:pPr>
        <w:keepNext/>
        <w:keepLines/>
        <w:spacing w:before="280"/>
        <w:ind w:left="1134" w:hanging="1134"/>
        <w:textAlignment w:val="auto"/>
        <w:outlineLvl w:val="0"/>
        <w:rPr>
          <w:b/>
          <w:sz w:val="28"/>
          <w:lang w:val="en-US"/>
        </w:rPr>
      </w:pPr>
      <w:r w:rsidRPr="00F723C1">
        <w:rPr>
          <w:b/>
          <w:sz w:val="28"/>
          <w:lang w:val="en-US"/>
        </w:rPr>
        <w:t>1</w:t>
      </w:r>
      <w:r w:rsidRPr="00F723C1">
        <w:rPr>
          <w:b/>
          <w:sz w:val="28"/>
          <w:lang w:val="en-US"/>
        </w:rPr>
        <w:tab/>
        <w:t>Introduction</w:t>
      </w:r>
    </w:p>
    <w:p w14:paraId="28E70AC9" w14:textId="77777777" w:rsidR="00F723C1" w:rsidRPr="00F723C1" w:rsidRDefault="00F723C1" w:rsidP="00F723C1">
      <w:pPr>
        <w:jc w:val="both"/>
        <w:textAlignment w:val="auto"/>
        <w:rPr>
          <w:lang w:val="en-US"/>
        </w:rPr>
      </w:pPr>
      <w:r w:rsidRPr="00F723C1">
        <w:rPr>
          <w:lang w:val="en-US"/>
        </w:rPr>
        <w:t xml:space="preserve">The frequency bands between 5 250 and 5 850 MHz that are allocated to the </w:t>
      </w:r>
      <w:del w:id="192" w:author="Chairman" w:date="2021-06-03T10:52:00Z">
        <w:r w:rsidRPr="00F723C1">
          <w:rPr>
            <w:lang w:val="en-US"/>
          </w:rPr>
          <w:delText xml:space="preserve">ARNS, </w:delText>
        </w:r>
      </w:del>
      <w:r w:rsidRPr="00F723C1">
        <w:rPr>
          <w:lang w:val="en-US"/>
        </w:rPr>
        <w:t xml:space="preserve">radionavigation and radiolocation services on a primary basis as shown in Table 1. </w:t>
      </w:r>
    </w:p>
    <w:p w14:paraId="42957BD7" w14:textId="77777777" w:rsidR="00F723C1" w:rsidRPr="00F723C1" w:rsidRDefault="00F723C1" w:rsidP="00F723C1">
      <w:pPr>
        <w:keepNext/>
        <w:spacing w:before="560" w:after="120"/>
        <w:jc w:val="center"/>
        <w:textAlignment w:val="auto"/>
        <w:rPr>
          <w:rFonts w:eastAsia="Calibri"/>
          <w:caps/>
          <w:sz w:val="22"/>
          <w:szCs w:val="22"/>
        </w:rPr>
      </w:pPr>
      <w:r w:rsidRPr="00F723C1">
        <w:rPr>
          <w:rFonts w:eastAsia="Calibri"/>
          <w:caps/>
          <w:sz w:val="22"/>
          <w:szCs w:val="22"/>
        </w:rPr>
        <w:t>TABLE 1</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3"/>
        <w:gridCol w:w="5512"/>
      </w:tblGrid>
      <w:tr w:rsidR="00F723C1" w:rsidRPr="00F723C1" w14:paraId="21FF6E07" w14:textId="77777777" w:rsidTr="00F723C1">
        <w:trPr>
          <w:jc w:val="center"/>
        </w:trPr>
        <w:tc>
          <w:tcPr>
            <w:tcW w:w="2339" w:type="dxa"/>
            <w:tcBorders>
              <w:top w:val="single" w:sz="4" w:space="0" w:color="auto"/>
              <w:left w:val="single" w:sz="4" w:space="0" w:color="auto"/>
              <w:bottom w:val="single" w:sz="4" w:space="0" w:color="auto"/>
              <w:right w:val="single" w:sz="4" w:space="0" w:color="auto"/>
            </w:tcBorders>
            <w:vAlign w:val="center"/>
            <w:hideMark/>
          </w:tcPr>
          <w:p w14:paraId="7BBCB122"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22"/>
                <w:szCs w:val="22"/>
                <w:lang w:eastAsia="zh-CN"/>
              </w:rPr>
            </w:pPr>
            <w:ins w:id="193" w:author="Chairman" w:date="2021-06-03T10:18:00Z">
              <w:r w:rsidRPr="00F723C1">
                <w:rPr>
                  <w:rFonts w:ascii="Times New Roman Bold" w:eastAsia="Calibri" w:hAnsi="Times New Roman Bold" w:cs="Times New Roman Bold"/>
                  <w:b/>
                  <w:sz w:val="22"/>
                  <w:szCs w:val="22"/>
                  <w:lang w:eastAsia="zh-CN"/>
                </w:rPr>
                <w:t xml:space="preserve">Frequency </w:t>
              </w:r>
            </w:ins>
            <w:del w:id="194" w:author="Chairman" w:date="2021-06-03T10:18:00Z">
              <w:r w:rsidRPr="00F723C1">
                <w:rPr>
                  <w:rFonts w:ascii="Times New Roman Bold" w:eastAsia="Calibri" w:hAnsi="Times New Roman Bold" w:cs="Times New Roman Bold"/>
                  <w:b/>
                  <w:sz w:val="22"/>
                  <w:szCs w:val="22"/>
                  <w:lang w:eastAsia="zh-CN"/>
                </w:rPr>
                <w:delText>B</w:delText>
              </w:r>
            </w:del>
            <w:ins w:id="195" w:author="Chairman" w:date="2021-06-03T10:18:00Z">
              <w:r w:rsidRPr="00F723C1">
                <w:rPr>
                  <w:rFonts w:ascii="Times New Roman Bold" w:eastAsia="Calibri" w:hAnsi="Times New Roman Bold" w:cs="Times New Roman Bold"/>
                  <w:b/>
                  <w:sz w:val="22"/>
                  <w:szCs w:val="22"/>
                  <w:lang w:eastAsia="zh-CN"/>
                </w:rPr>
                <w:t>b</w:t>
              </w:r>
            </w:ins>
            <w:r w:rsidRPr="00F723C1">
              <w:rPr>
                <w:rFonts w:ascii="Times New Roman Bold" w:eastAsia="Calibri" w:hAnsi="Times New Roman Bold" w:cs="Times New Roman Bold"/>
                <w:b/>
                <w:sz w:val="22"/>
                <w:szCs w:val="22"/>
                <w:lang w:eastAsia="zh-CN"/>
              </w:rPr>
              <w:t>and</w:t>
            </w:r>
            <w:r w:rsidRPr="00F723C1">
              <w:rPr>
                <w:rFonts w:ascii="Times New Roman Bold" w:eastAsia="Calibri" w:hAnsi="Times New Roman Bold" w:cs="Times New Roman Bold"/>
                <w:b/>
                <w:sz w:val="22"/>
                <w:szCs w:val="22"/>
                <w:lang w:eastAsia="zh-CN"/>
              </w:rPr>
              <w:br/>
              <w:t>(MHz)</w:t>
            </w:r>
          </w:p>
        </w:tc>
        <w:tc>
          <w:tcPr>
            <w:tcW w:w="3119" w:type="dxa"/>
            <w:tcBorders>
              <w:top w:val="single" w:sz="4" w:space="0" w:color="auto"/>
              <w:left w:val="single" w:sz="4" w:space="0" w:color="auto"/>
              <w:bottom w:val="single" w:sz="4" w:space="0" w:color="auto"/>
              <w:right w:val="single" w:sz="4" w:space="0" w:color="auto"/>
            </w:tcBorders>
            <w:vAlign w:val="center"/>
            <w:hideMark/>
          </w:tcPr>
          <w:p w14:paraId="10E450E0"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22"/>
                <w:szCs w:val="22"/>
                <w:lang w:eastAsia="zh-CN"/>
              </w:rPr>
            </w:pPr>
            <w:r w:rsidRPr="00F723C1">
              <w:rPr>
                <w:rFonts w:ascii="Times New Roman Bold" w:eastAsia="Calibri" w:hAnsi="Times New Roman Bold" w:cs="Times New Roman Bold"/>
                <w:b/>
                <w:sz w:val="22"/>
                <w:szCs w:val="22"/>
                <w:lang w:eastAsia="zh-CN"/>
              </w:rPr>
              <w:t>Allocation</w:t>
            </w:r>
          </w:p>
        </w:tc>
      </w:tr>
      <w:tr w:rsidR="00F723C1" w:rsidRPr="00F723C1" w14:paraId="764B77FC" w14:textId="77777777" w:rsidTr="00F723C1">
        <w:trPr>
          <w:jc w:val="center"/>
        </w:trPr>
        <w:tc>
          <w:tcPr>
            <w:tcW w:w="2339" w:type="dxa"/>
            <w:tcBorders>
              <w:top w:val="single" w:sz="4" w:space="0" w:color="auto"/>
              <w:left w:val="single" w:sz="4" w:space="0" w:color="auto"/>
              <w:bottom w:val="single" w:sz="4" w:space="0" w:color="auto"/>
              <w:right w:val="single" w:sz="4" w:space="0" w:color="auto"/>
            </w:tcBorders>
            <w:hideMark/>
          </w:tcPr>
          <w:p w14:paraId="5F2CD56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eastAsia="zh-CN"/>
              </w:rPr>
            </w:pPr>
            <w:r w:rsidRPr="00F723C1">
              <w:rPr>
                <w:rFonts w:eastAsia="Calibri"/>
                <w:sz w:val="22"/>
                <w:szCs w:val="22"/>
                <w:lang w:eastAsia="zh-CN"/>
              </w:rPr>
              <w:t>5 250-5 255</w:t>
            </w:r>
          </w:p>
        </w:tc>
        <w:tc>
          <w:tcPr>
            <w:tcW w:w="3119" w:type="dxa"/>
            <w:tcBorders>
              <w:top w:val="single" w:sz="4" w:space="0" w:color="auto"/>
              <w:left w:val="single" w:sz="4" w:space="0" w:color="auto"/>
              <w:bottom w:val="single" w:sz="4" w:space="0" w:color="auto"/>
              <w:right w:val="single" w:sz="4" w:space="0" w:color="auto"/>
            </w:tcBorders>
            <w:hideMark/>
          </w:tcPr>
          <w:p w14:paraId="5604194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eastAsia="zh-CN"/>
              </w:rPr>
            </w:pPr>
            <w:r w:rsidRPr="00F723C1">
              <w:rPr>
                <w:rFonts w:eastAsia="Calibri"/>
                <w:sz w:val="22"/>
                <w:szCs w:val="22"/>
                <w:lang w:eastAsia="zh-CN"/>
              </w:rPr>
              <w:t>Radiolocation</w:t>
            </w:r>
          </w:p>
        </w:tc>
      </w:tr>
      <w:tr w:rsidR="00F723C1" w:rsidRPr="00F723C1" w14:paraId="4B34854D" w14:textId="77777777" w:rsidTr="00F723C1">
        <w:trPr>
          <w:jc w:val="center"/>
        </w:trPr>
        <w:tc>
          <w:tcPr>
            <w:tcW w:w="2339" w:type="dxa"/>
            <w:tcBorders>
              <w:top w:val="single" w:sz="4" w:space="0" w:color="auto"/>
              <w:left w:val="single" w:sz="4" w:space="0" w:color="auto"/>
              <w:bottom w:val="single" w:sz="4" w:space="0" w:color="auto"/>
              <w:right w:val="single" w:sz="4" w:space="0" w:color="auto"/>
            </w:tcBorders>
            <w:hideMark/>
          </w:tcPr>
          <w:p w14:paraId="4846F6A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eastAsia="zh-CN"/>
              </w:rPr>
            </w:pPr>
            <w:r w:rsidRPr="00F723C1">
              <w:rPr>
                <w:rFonts w:eastAsia="Calibri"/>
                <w:sz w:val="22"/>
                <w:szCs w:val="22"/>
                <w:lang w:eastAsia="zh-CN"/>
              </w:rPr>
              <w:t>5 255-5 350</w:t>
            </w:r>
          </w:p>
        </w:tc>
        <w:tc>
          <w:tcPr>
            <w:tcW w:w="3119" w:type="dxa"/>
            <w:tcBorders>
              <w:top w:val="single" w:sz="4" w:space="0" w:color="auto"/>
              <w:left w:val="single" w:sz="4" w:space="0" w:color="auto"/>
              <w:bottom w:val="single" w:sz="4" w:space="0" w:color="auto"/>
              <w:right w:val="single" w:sz="4" w:space="0" w:color="auto"/>
            </w:tcBorders>
            <w:hideMark/>
          </w:tcPr>
          <w:p w14:paraId="65716B7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eastAsia="zh-CN"/>
              </w:rPr>
            </w:pPr>
            <w:r w:rsidRPr="00F723C1">
              <w:rPr>
                <w:rFonts w:eastAsia="Calibri"/>
                <w:sz w:val="22"/>
                <w:szCs w:val="22"/>
                <w:lang w:eastAsia="zh-CN"/>
              </w:rPr>
              <w:t>Radiolocation</w:t>
            </w:r>
          </w:p>
        </w:tc>
      </w:tr>
      <w:tr w:rsidR="00F723C1" w:rsidRPr="00F723C1" w14:paraId="4C276A3A" w14:textId="77777777" w:rsidTr="00F723C1">
        <w:trPr>
          <w:jc w:val="center"/>
        </w:trPr>
        <w:tc>
          <w:tcPr>
            <w:tcW w:w="2339" w:type="dxa"/>
            <w:tcBorders>
              <w:top w:val="single" w:sz="4" w:space="0" w:color="auto"/>
              <w:left w:val="single" w:sz="4" w:space="0" w:color="auto"/>
              <w:bottom w:val="single" w:sz="4" w:space="0" w:color="auto"/>
              <w:right w:val="single" w:sz="4" w:space="0" w:color="auto"/>
            </w:tcBorders>
            <w:hideMark/>
          </w:tcPr>
          <w:p w14:paraId="38EAC95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eastAsia="zh-CN"/>
              </w:rPr>
            </w:pPr>
            <w:r w:rsidRPr="00F723C1">
              <w:rPr>
                <w:rFonts w:eastAsia="Calibri"/>
                <w:sz w:val="22"/>
                <w:szCs w:val="22"/>
                <w:lang w:eastAsia="zh-CN"/>
              </w:rPr>
              <w:t>5 350-5 460</w:t>
            </w:r>
          </w:p>
        </w:tc>
        <w:tc>
          <w:tcPr>
            <w:tcW w:w="3119" w:type="dxa"/>
            <w:tcBorders>
              <w:top w:val="single" w:sz="4" w:space="0" w:color="auto"/>
              <w:left w:val="single" w:sz="4" w:space="0" w:color="auto"/>
              <w:bottom w:val="single" w:sz="4" w:space="0" w:color="auto"/>
              <w:right w:val="single" w:sz="4" w:space="0" w:color="auto"/>
            </w:tcBorders>
            <w:hideMark/>
          </w:tcPr>
          <w:p w14:paraId="223AFDC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caps/>
                <w:noProof/>
                <w:sz w:val="22"/>
                <w:szCs w:val="22"/>
                <w:lang w:eastAsia="zh-CN"/>
              </w:rPr>
            </w:pPr>
            <w:r w:rsidRPr="00F723C1">
              <w:rPr>
                <w:rFonts w:eastAsia="Calibri"/>
                <w:sz w:val="22"/>
                <w:szCs w:val="22"/>
                <w:lang w:eastAsia="zh-CN"/>
              </w:rPr>
              <w:t>Aeronautical radionavigation</w:t>
            </w:r>
            <w:r w:rsidRPr="00F723C1">
              <w:rPr>
                <w:rFonts w:eastAsia="Calibri"/>
                <w:caps/>
                <w:noProof/>
                <w:sz w:val="22"/>
                <w:szCs w:val="22"/>
                <w:lang w:eastAsia="zh-CN"/>
              </w:rPr>
              <w:br/>
            </w:r>
            <w:r w:rsidRPr="00F723C1">
              <w:rPr>
                <w:rFonts w:eastAsia="Calibri"/>
                <w:sz w:val="22"/>
                <w:szCs w:val="22"/>
                <w:lang w:eastAsia="zh-CN"/>
              </w:rPr>
              <w:t>Radiolocation</w:t>
            </w:r>
          </w:p>
        </w:tc>
      </w:tr>
      <w:tr w:rsidR="00F723C1" w:rsidRPr="00F723C1" w14:paraId="1E41B5EF" w14:textId="77777777" w:rsidTr="00F723C1">
        <w:trPr>
          <w:jc w:val="center"/>
        </w:trPr>
        <w:tc>
          <w:tcPr>
            <w:tcW w:w="2339" w:type="dxa"/>
            <w:tcBorders>
              <w:top w:val="single" w:sz="4" w:space="0" w:color="auto"/>
              <w:left w:val="single" w:sz="4" w:space="0" w:color="auto"/>
              <w:bottom w:val="single" w:sz="4" w:space="0" w:color="auto"/>
              <w:right w:val="single" w:sz="4" w:space="0" w:color="auto"/>
            </w:tcBorders>
            <w:hideMark/>
          </w:tcPr>
          <w:p w14:paraId="1F231B3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eastAsia="zh-CN"/>
              </w:rPr>
            </w:pPr>
            <w:r w:rsidRPr="00F723C1">
              <w:rPr>
                <w:rFonts w:eastAsia="Calibri"/>
                <w:sz w:val="22"/>
                <w:szCs w:val="22"/>
                <w:lang w:eastAsia="zh-CN"/>
              </w:rPr>
              <w:t>5 460-5 470</w:t>
            </w:r>
          </w:p>
        </w:tc>
        <w:tc>
          <w:tcPr>
            <w:tcW w:w="3119" w:type="dxa"/>
            <w:tcBorders>
              <w:top w:val="single" w:sz="4" w:space="0" w:color="auto"/>
              <w:left w:val="single" w:sz="4" w:space="0" w:color="auto"/>
              <w:bottom w:val="single" w:sz="4" w:space="0" w:color="auto"/>
              <w:right w:val="single" w:sz="4" w:space="0" w:color="auto"/>
            </w:tcBorders>
            <w:hideMark/>
          </w:tcPr>
          <w:p w14:paraId="20D81F9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caps/>
                <w:noProof/>
                <w:sz w:val="22"/>
                <w:szCs w:val="22"/>
                <w:lang w:eastAsia="zh-CN"/>
              </w:rPr>
            </w:pPr>
            <w:r w:rsidRPr="00F723C1">
              <w:rPr>
                <w:rFonts w:eastAsia="Calibri"/>
                <w:sz w:val="22"/>
                <w:szCs w:val="22"/>
                <w:lang w:eastAsia="zh-CN"/>
              </w:rPr>
              <w:t>Radiolocation</w:t>
            </w:r>
            <w:r w:rsidRPr="00F723C1">
              <w:rPr>
                <w:rFonts w:eastAsia="Calibri"/>
                <w:caps/>
                <w:noProof/>
                <w:sz w:val="22"/>
                <w:szCs w:val="22"/>
                <w:lang w:eastAsia="zh-CN"/>
              </w:rPr>
              <w:br/>
            </w:r>
            <w:r w:rsidRPr="00F723C1">
              <w:rPr>
                <w:rFonts w:eastAsia="Calibri"/>
                <w:sz w:val="22"/>
                <w:szCs w:val="22"/>
                <w:lang w:eastAsia="zh-CN"/>
              </w:rPr>
              <w:t>Radionavigation</w:t>
            </w:r>
          </w:p>
        </w:tc>
      </w:tr>
      <w:tr w:rsidR="00F723C1" w:rsidRPr="00F723C1" w14:paraId="61F3EFD7" w14:textId="77777777" w:rsidTr="00F723C1">
        <w:trPr>
          <w:jc w:val="center"/>
        </w:trPr>
        <w:tc>
          <w:tcPr>
            <w:tcW w:w="2339" w:type="dxa"/>
            <w:tcBorders>
              <w:top w:val="single" w:sz="4" w:space="0" w:color="auto"/>
              <w:left w:val="single" w:sz="4" w:space="0" w:color="auto"/>
              <w:bottom w:val="single" w:sz="4" w:space="0" w:color="auto"/>
              <w:right w:val="single" w:sz="4" w:space="0" w:color="auto"/>
            </w:tcBorders>
            <w:hideMark/>
          </w:tcPr>
          <w:p w14:paraId="59ED5AE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eastAsia="zh-CN"/>
              </w:rPr>
            </w:pPr>
            <w:r w:rsidRPr="00F723C1">
              <w:rPr>
                <w:rFonts w:eastAsia="Calibri"/>
                <w:sz w:val="22"/>
                <w:szCs w:val="22"/>
                <w:lang w:eastAsia="zh-CN"/>
              </w:rPr>
              <w:t>5 470-5 570</w:t>
            </w:r>
          </w:p>
        </w:tc>
        <w:tc>
          <w:tcPr>
            <w:tcW w:w="3119" w:type="dxa"/>
            <w:tcBorders>
              <w:top w:val="single" w:sz="4" w:space="0" w:color="auto"/>
              <w:left w:val="single" w:sz="4" w:space="0" w:color="auto"/>
              <w:bottom w:val="single" w:sz="4" w:space="0" w:color="auto"/>
              <w:right w:val="single" w:sz="4" w:space="0" w:color="auto"/>
            </w:tcBorders>
            <w:hideMark/>
          </w:tcPr>
          <w:p w14:paraId="01C44767" w14:textId="49E04921"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eastAsia="zh-CN"/>
              </w:rPr>
            </w:pPr>
            <w:r w:rsidRPr="00F723C1">
              <w:rPr>
                <w:rFonts w:eastAsia="Calibri"/>
                <w:sz w:val="22"/>
                <w:szCs w:val="22"/>
                <w:lang w:eastAsia="zh-CN"/>
              </w:rPr>
              <w:t>Maritime radionavigation</w:t>
            </w:r>
            <w:r w:rsidRPr="00F723C1">
              <w:rPr>
                <w:rFonts w:eastAsia="Calibri"/>
                <w:sz w:val="22"/>
                <w:szCs w:val="22"/>
                <w:lang w:eastAsia="zh-CN"/>
              </w:rPr>
              <w:br/>
              <w:t>Radiolocation</w:t>
            </w:r>
            <w:del w:id="196" w:author="DONCIO" w:date="2021-09-08T15:47:00Z">
              <w:r w:rsidRPr="00912FAF" w:rsidDel="00912FAF">
                <w:rPr>
                  <w:rFonts w:eastAsia="Calibri"/>
                  <w:sz w:val="22"/>
                  <w:szCs w:val="22"/>
                  <w:highlight w:val="yellow"/>
                  <w:vertAlign w:val="superscript"/>
                  <w:lang w:eastAsia="zh-CN"/>
                  <w:rPrChange w:id="197" w:author="DONCIO" w:date="2021-09-08T15:47:00Z">
                    <w:rPr>
                      <w:rFonts w:eastAsia="Calibri"/>
                      <w:sz w:val="22"/>
                      <w:szCs w:val="22"/>
                      <w:vertAlign w:val="superscript"/>
                      <w:lang w:eastAsia="zh-CN"/>
                    </w:rPr>
                  </w:rPrChange>
                </w:rPr>
                <w:delText>(1)</w:delText>
              </w:r>
            </w:del>
          </w:p>
        </w:tc>
      </w:tr>
      <w:tr w:rsidR="00F723C1" w:rsidRPr="00F723C1" w14:paraId="7ABD66A3" w14:textId="77777777" w:rsidTr="00F723C1">
        <w:trPr>
          <w:jc w:val="center"/>
        </w:trPr>
        <w:tc>
          <w:tcPr>
            <w:tcW w:w="2339" w:type="dxa"/>
            <w:tcBorders>
              <w:top w:val="single" w:sz="4" w:space="0" w:color="auto"/>
              <w:left w:val="single" w:sz="4" w:space="0" w:color="auto"/>
              <w:bottom w:val="single" w:sz="4" w:space="0" w:color="auto"/>
              <w:right w:val="single" w:sz="4" w:space="0" w:color="auto"/>
            </w:tcBorders>
            <w:hideMark/>
          </w:tcPr>
          <w:p w14:paraId="6644F88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eastAsia="zh-CN"/>
              </w:rPr>
            </w:pPr>
            <w:r w:rsidRPr="00F723C1">
              <w:rPr>
                <w:rFonts w:eastAsia="Calibri"/>
                <w:sz w:val="22"/>
                <w:szCs w:val="22"/>
                <w:lang w:eastAsia="zh-CN"/>
              </w:rPr>
              <w:t>5 570-5 650</w:t>
            </w:r>
          </w:p>
        </w:tc>
        <w:tc>
          <w:tcPr>
            <w:tcW w:w="3119" w:type="dxa"/>
            <w:tcBorders>
              <w:top w:val="single" w:sz="4" w:space="0" w:color="auto"/>
              <w:left w:val="single" w:sz="4" w:space="0" w:color="auto"/>
              <w:bottom w:val="single" w:sz="4" w:space="0" w:color="auto"/>
              <w:right w:val="single" w:sz="4" w:space="0" w:color="auto"/>
            </w:tcBorders>
            <w:hideMark/>
          </w:tcPr>
          <w:p w14:paraId="7EFE3ED5" w14:textId="3C625823"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eastAsia="zh-CN"/>
              </w:rPr>
            </w:pPr>
            <w:r w:rsidRPr="00F723C1">
              <w:rPr>
                <w:rFonts w:eastAsia="Calibri"/>
                <w:sz w:val="22"/>
                <w:szCs w:val="22"/>
                <w:lang w:eastAsia="zh-CN"/>
              </w:rPr>
              <w:t>Maritime radionavigation</w:t>
            </w:r>
            <w:r w:rsidRPr="00F723C1">
              <w:rPr>
                <w:rFonts w:eastAsia="Calibri"/>
                <w:sz w:val="22"/>
                <w:szCs w:val="22"/>
                <w:lang w:eastAsia="zh-CN"/>
              </w:rPr>
              <w:br/>
              <w:t>Radiolocation</w:t>
            </w:r>
            <w:ins w:id="198" w:author="DONCIO" w:date="2021-09-08T15:47:00Z">
              <w:r w:rsidR="00912FAF" w:rsidRPr="00912FAF">
                <w:rPr>
                  <w:rFonts w:eastAsia="Calibri"/>
                  <w:sz w:val="22"/>
                  <w:szCs w:val="22"/>
                  <w:highlight w:val="yellow"/>
                  <w:vertAlign w:val="superscript"/>
                  <w:lang w:eastAsia="zh-CN"/>
                  <w:rPrChange w:id="199" w:author="DONCIO" w:date="2021-09-08T15:47:00Z">
                    <w:rPr>
                      <w:rFonts w:eastAsia="Calibri"/>
                      <w:sz w:val="22"/>
                      <w:szCs w:val="22"/>
                      <w:vertAlign w:val="superscript"/>
                      <w:lang w:eastAsia="zh-CN"/>
                    </w:rPr>
                  </w:rPrChange>
                </w:rPr>
                <w:t>(1)</w:t>
              </w:r>
            </w:ins>
          </w:p>
        </w:tc>
      </w:tr>
      <w:tr w:rsidR="00F723C1" w:rsidRPr="00F723C1" w14:paraId="632F67AA" w14:textId="77777777" w:rsidTr="00F723C1">
        <w:trPr>
          <w:jc w:val="center"/>
        </w:trPr>
        <w:tc>
          <w:tcPr>
            <w:tcW w:w="2339" w:type="dxa"/>
            <w:tcBorders>
              <w:top w:val="single" w:sz="4" w:space="0" w:color="auto"/>
              <w:left w:val="single" w:sz="4" w:space="0" w:color="auto"/>
              <w:bottom w:val="single" w:sz="4" w:space="0" w:color="auto"/>
              <w:right w:val="single" w:sz="4" w:space="0" w:color="auto"/>
            </w:tcBorders>
            <w:hideMark/>
          </w:tcPr>
          <w:p w14:paraId="4F1785C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val="fr-CH" w:eastAsia="zh-CN"/>
              </w:rPr>
            </w:pPr>
            <w:r w:rsidRPr="00F723C1">
              <w:rPr>
                <w:rFonts w:eastAsia="Calibri"/>
                <w:sz w:val="22"/>
                <w:szCs w:val="22"/>
                <w:lang w:val="fr-CH" w:eastAsia="zh-CN"/>
              </w:rPr>
              <w:t>5 650-5 725</w:t>
            </w:r>
          </w:p>
        </w:tc>
        <w:tc>
          <w:tcPr>
            <w:tcW w:w="3119" w:type="dxa"/>
            <w:tcBorders>
              <w:top w:val="single" w:sz="4" w:space="0" w:color="auto"/>
              <w:left w:val="single" w:sz="4" w:space="0" w:color="auto"/>
              <w:bottom w:val="single" w:sz="4" w:space="0" w:color="auto"/>
              <w:right w:val="single" w:sz="4" w:space="0" w:color="auto"/>
            </w:tcBorders>
            <w:hideMark/>
          </w:tcPr>
          <w:p w14:paraId="547337C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val="fr-CH" w:eastAsia="zh-CN"/>
              </w:rPr>
            </w:pPr>
            <w:r w:rsidRPr="00F723C1">
              <w:rPr>
                <w:rFonts w:eastAsia="Calibri"/>
                <w:sz w:val="22"/>
                <w:szCs w:val="22"/>
                <w:lang w:eastAsia="zh-CN"/>
              </w:rPr>
              <w:t>Radiolocation</w:t>
            </w:r>
          </w:p>
        </w:tc>
      </w:tr>
      <w:tr w:rsidR="00F723C1" w:rsidRPr="00F723C1" w14:paraId="7036B385" w14:textId="77777777" w:rsidTr="00F723C1">
        <w:trPr>
          <w:jc w:val="center"/>
        </w:trPr>
        <w:tc>
          <w:tcPr>
            <w:tcW w:w="2339" w:type="dxa"/>
            <w:tcBorders>
              <w:top w:val="single" w:sz="4" w:space="0" w:color="auto"/>
              <w:left w:val="single" w:sz="4" w:space="0" w:color="auto"/>
              <w:bottom w:val="single" w:sz="4" w:space="0" w:color="auto"/>
              <w:right w:val="single" w:sz="4" w:space="0" w:color="auto"/>
            </w:tcBorders>
            <w:hideMark/>
          </w:tcPr>
          <w:p w14:paraId="2CA8E29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val="fr-CH" w:eastAsia="zh-CN"/>
              </w:rPr>
            </w:pPr>
            <w:r w:rsidRPr="00F723C1">
              <w:rPr>
                <w:rFonts w:eastAsia="Calibri"/>
                <w:sz w:val="22"/>
                <w:szCs w:val="22"/>
                <w:lang w:val="fr-CH" w:eastAsia="zh-CN"/>
              </w:rPr>
              <w:t>5 725-5 850</w:t>
            </w:r>
          </w:p>
        </w:tc>
        <w:tc>
          <w:tcPr>
            <w:tcW w:w="3119" w:type="dxa"/>
            <w:tcBorders>
              <w:top w:val="single" w:sz="4" w:space="0" w:color="auto"/>
              <w:left w:val="single" w:sz="4" w:space="0" w:color="auto"/>
              <w:bottom w:val="single" w:sz="4" w:space="0" w:color="auto"/>
              <w:right w:val="single" w:sz="4" w:space="0" w:color="auto"/>
            </w:tcBorders>
            <w:hideMark/>
          </w:tcPr>
          <w:p w14:paraId="6608872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22"/>
                <w:szCs w:val="22"/>
                <w:lang w:val="en-US" w:eastAsia="zh-CN"/>
              </w:rPr>
            </w:pPr>
            <w:r w:rsidRPr="00F723C1">
              <w:rPr>
                <w:rFonts w:eastAsia="Calibri"/>
                <w:sz w:val="22"/>
                <w:szCs w:val="22"/>
                <w:lang w:val="en-US" w:eastAsia="zh-CN"/>
              </w:rPr>
              <w:t>Radiolocation</w:t>
            </w:r>
          </w:p>
        </w:tc>
      </w:tr>
      <w:tr w:rsidR="00F723C1" w:rsidRPr="00F723C1" w14:paraId="5FFB49B9" w14:textId="77777777" w:rsidTr="00F723C1">
        <w:trPr>
          <w:jc w:val="center"/>
        </w:trPr>
        <w:tc>
          <w:tcPr>
            <w:tcW w:w="5458" w:type="dxa"/>
            <w:gridSpan w:val="2"/>
            <w:tcBorders>
              <w:top w:val="single" w:sz="4" w:space="0" w:color="auto"/>
              <w:left w:val="nil"/>
              <w:bottom w:val="nil"/>
              <w:right w:val="nil"/>
            </w:tcBorders>
            <w:hideMark/>
          </w:tcPr>
          <w:p w14:paraId="7D91DDE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textAlignment w:val="auto"/>
              <w:rPr>
                <w:rFonts w:eastAsia="Calibri"/>
                <w:sz w:val="22"/>
                <w:szCs w:val="22"/>
                <w:lang w:val="en-US" w:eastAsia="zh-CN"/>
              </w:rPr>
            </w:pPr>
            <w:r w:rsidRPr="00F723C1">
              <w:rPr>
                <w:rFonts w:eastAsia="Calibri"/>
                <w:sz w:val="22"/>
                <w:szCs w:val="22"/>
                <w:vertAlign w:val="superscript"/>
                <w:lang w:val="en-US" w:eastAsia="zh-CN"/>
              </w:rPr>
              <w:t>(1)</w:t>
            </w:r>
            <w:r w:rsidRPr="00F723C1">
              <w:rPr>
                <w:rFonts w:eastAsia="Calibri"/>
                <w:sz w:val="22"/>
                <w:szCs w:val="22"/>
                <w:lang w:val="en-US" w:eastAsia="zh-CN"/>
              </w:rPr>
              <w:tab/>
              <w:t xml:space="preserve">In accordance with RR No. </w:t>
            </w:r>
            <w:r w:rsidRPr="00F723C1">
              <w:rPr>
                <w:rFonts w:eastAsia="Calibri"/>
                <w:b/>
                <w:bCs/>
                <w:sz w:val="22"/>
                <w:szCs w:val="22"/>
                <w:lang w:val="en-US" w:eastAsia="zh-CN"/>
              </w:rPr>
              <w:t>5.452</w:t>
            </w:r>
            <w:r w:rsidRPr="00F723C1">
              <w:rPr>
                <w:rFonts w:eastAsia="Calibri"/>
                <w:sz w:val="22"/>
                <w:szCs w:val="22"/>
                <w:lang w:val="en-US" w:eastAsia="zh-CN"/>
              </w:rPr>
              <w:t>, between 5</w:t>
            </w:r>
            <w:r w:rsidRPr="00F723C1">
              <w:rPr>
                <w:rFonts w:ascii="Tms Rmn" w:eastAsia="Calibri" w:hAnsi="Tms Rmn"/>
                <w:sz w:val="12"/>
                <w:szCs w:val="22"/>
                <w:lang w:val="en-US" w:eastAsia="zh-CN"/>
              </w:rPr>
              <w:t> </w:t>
            </w:r>
            <w:r w:rsidRPr="00F723C1">
              <w:rPr>
                <w:rFonts w:eastAsia="Calibri"/>
                <w:sz w:val="22"/>
                <w:szCs w:val="22"/>
                <w:lang w:val="en-US" w:eastAsia="zh-CN"/>
              </w:rPr>
              <w:t>600 and 5</w:t>
            </w:r>
            <w:r w:rsidRPr="00F723C1">
              <w:rPr>
                <w:rFonts w:ascii="Tms Rmn" w:eastAsia="Calibri" w:hAnsi="Tms Rmn"/>
                <w:sz w:val="12"/>
                <w:szCs w:val="22"/>
                <w:lang w:val="en-US" w:eastAsia="zh-CN"/>
              </w:rPr>
              <w:t> </w:t>
            </w:r>
            <w:r w:rsidRPr="00F723C1">
              <w:rPr>
                <w:rFonts w:eastAsia="Calibri"/>
                <w:sz w:val="22"/>
                <w:szCs w:val="22"/>
                <w:lang w:val="en-US" w:eastAsia="zh-CN"/>
              </w:rPr>
              <w:t>650 MHz, ground-based radars for meteorological purposes are authorized to operate on a basis of equality with stations in the maritime radionavigation service. Recommendation ITU-R M.1849 contains characteristics of ground based meteorological radars.</w:t>
            </w:r>
          </w:p>
        </w:tc>
      </w:tr>
    </w:tbl>
    <w:p w14:paraId="464837D1" w14:textId="77777777" w:rsidR="00F723C1" w:rsidRPr="00F723C1" w:rsidRDefault="00F723C1" w:rsidP="00F723C1">
      <w:pPr>
        <w:tabs>
          <w:tab w:val="clear" w:pos="1134"/>
          <w:tab w:val="clear" w:pos="1871"/>
          <w:tab w:val="clear" w:pos="2268"/>
        </w:tabs>
        <w:spacing w:before="0"/>
        <w:jc w:val="both"/>
        <w:textAlignment w:val="auto"/>
        <w:rPr>
          <w:rFonts w:eastAsia="Calibri"/>
          <w:sz w:val="20"/>
          <w:lang w:val="en-US" w:eastAsia="zh-CN"/>
        </w:rPr>
      </w:pPr>
    </w:p>
    <w:p w14:paraId="5B921F32" w14:textId="77777777" w:rsidR="00F723C1" w:rsidRPr="00F723C1" w:rsidRDefault="00F723C1" w:rsidP="00F723C1">
      <w:pPr>
        <w:jc w:val="both"/>
        <w:textAlignment w:val="auto"/>
        <w:rPr>
          <w:lang w:val="en-US"/>
        </w:rPr>
      </w:pPr>
      <w:r w:rsidRPr="00F723C1">
        <w:rPr>
          <w:lang w:val="en-US"/>
        </w:rPr>
        <w:t>The radiolocation radars perform a variety of functions, such as:</w:t>
      </w:r>
    </w:p>
    <w:p w14:paraId="0FC3ABF1" w14:textId="77777777" w:rsidR="00F723C1" w:rsidRPr="00F723C1" w:rsidRDefault="00F723C1" w:rsidP="00F723C1">
      <w:pPr>
        <w:tabs>
          <w:tab w:val="clear" w:pos="2268"/>
          <w:tab w:val="left" w:pos="2608"/>
          <w:tab w:val="left" w:pos="3345"/>
        </w:tabs>
        <w:spacing w:before="80"/>
        <w:ind w:left="1134" w:hanging="1134"/>
        <w:jc w:val="both"/>
        <w:textAlignment w:val="auto"/>
        <w:rPr>
          <w:rFonts w:eastAsia="Calibri"/>
          <w:szCs w:val="22"/>
          <w:lang w:val="en-US"/>
        </w:rPr>
      </w:pPr>
      <w:r w:rsidRPr="00F723C1">
        <w:rPr>
          <w:rFonts w:eastAsia="Calibri"/>
          <w:szCs w:val="22"/>
          <w:lang w:val="en-US"/>
        </w:rPr>
        <w:lastRenderedPageBreak/>
        <w:t>–</w:t>
      </w:r>
      <w:r w:rsidRPr="00F723C1">
        <w:rPr>
          <w:rFonts w:eastAsia="Calibri"/>
          <w:szCs w:val="22"/>
          <w:lang w:val="en-US"/>
        </w:rPr>
        <w:tab/>
        <w:t>tracking space launch vehicles and aeronautical vehicles undergoing developmental and operational testing;</w:t>
      </w:r>
    </w:p>
    <w:p w14:paraId="60A7E9CE" w14:textId="77777777" w:rsidR="00F723C1" w:rsidRPr="00F723C1" w:rsidRDefault="00F723C1" w:rsidP="00F723C1">
      <w:pPr>
        <w:tabs>
          <w:tab w:val="clear" w:pos="2268"/>
          <w:tab w:val="left" w:pos="2608"/>
          <w:tab w:val="left" w:pos="3345"/>
        </w:tabs>
        <w:spacing w:before="80"/>
        <w:ind w:left="1134" w:hanging="1134"/>
        <w:jc w:val="both"/>
        <w:textAlignment w:val="auto"/>
        <w:rPr>
          <w:rFonts w:eastAsia="Calibri"/>
          <w:szCs w:val="22"/>
          <w:lang w:val="en-US"/>
        </w:rPr>
      </w:pPr>
      <w:r w:rsidRPr="00F723C1">
        <w:rPr>
          <w:rFonts w:eastAsia="Calibri"/>
          <w:szCs w:val="22"/>
          <w:lang w:val="en-US"/>
        </w:rPr>
        <w:t>–</w:t>
      </w:r>
      <w:r w:rsidRPr="00F723C1">
        <w:rPr>
          <w:rFonts w:eastAsia="Calibri"/>
          <w:szCs w:val="22"/>
          <w:lang w:val="en-US"/>
        </w:rPr>
        <w:tab/>
        <w:t>sea and air surveillance;</w:t>
      </w:r>
    </w:p>
    <w:p w14:paraId="24C178F3" w14:textId="77777777" w:rsidR="00F723C1" w:rsidRPr="00F723C1" w:rsidRDefault="00F723C1" w:rsidP="00F723C1">
      <w:pPr>
        <w:tabs>
          <w:tab w:val="clear" w:pos="2268"/>
          <w:tab w:val="left" w:pos="2608"/>
          <w:tab w:val="left" w:pos="3345"/>
        </w:tabs>
        <w:spacing w:before="80"/>
        <w:ind w:left="1134" w:hanging="1134"/>
        <w:jc w:val="both"/>
        <w:textAlignment w:val="auto"/>
        <w:rPr>
          <w:rFonts w:eastAsia="Calibri"/>
          <w:szCs w:val="22"/>
          <w:lang w:val="en-US"/>
        </w:rPr>
      </w:pPr>
      <w:r w:rsidRPr="00F723C1">
        <w:rPr>
          <w:rFonts w:eastAsia="Calibri"/>
          <w:szCs w:val="22"/>
          <w:lang w:val="en-US"/>
        </w:rPr>
        <w:t>–</w:t>
      </w:r>
      <w:r w:rsidRPr="00F723C1">
        <w:rPr>
          <w:rFonts w:eastAsia="Calibri"/>
          <w:szCs w:val="22"/>
          <w:lang w:val="en-US"/>
        </w:rPr>
        <w:tab/>
        <w:t>environmental measurements (e.g. study of ocean water cycles and weather phenomena such as hurricanes);</w:t>
      </w:r>
    </w:p>
    <w:p w14:paraId="2D49D872" w14:textId="77777777" w:rsidR="00F723C1" w:rsidRPr="00F723C1" w:rsidRDefault="00F723C1" w:rsidP="00F723C1">
      <w:pPr>
        <w:tabs>
          <w:tab w:val="clear" w:pos="2268"/>
          <w:tab w:val="left" w:pos="2608"/>
          <w:tab w:val="left" w:pos="3345"/>
        </w:tabs>
        <w:spacing w:before="80"/>
        <w:ind w:left="1134" w:hanging="1134"/>
        <w:jc w:val="both"/>
        <w:textAlignment w:val="auto"/>
        <w:rPr>
          <w:rFonts w:eastAsia="Calibri"/>
          <w:szCs w:val="22"/>
          <w:lang w:val="en-US"/>
        </w:rPr>
      </w:pPr>
      <w:r w:rsidRPr="00F723C1">
        <w:rPr>
          <w:rFonts w:eastAsia="Calibri"/>
          <w:szCs w:val="22"/>
          <w:lang w:val="en-US"/>
        </w:rPr>
        <w:t>–</w:t>
      </w:r>
      <w:r w:rsidRPr="00F723C1">
        <w:rPr>
          <w:rFonts w:eastAsia="Calibri"/>
          <w:szCs w:val="22"/>
          <w:lang w:val="en-US"/>
        </w:rPr>
        <w:tab/>
        <w:t>Earth imaging; and</w:t>
      </w:r>
    </w:p>
    <w:p w14:paraId="050162E9" w14:textId="77777777" w:rsidR="00F723C1" w:rsidRPr="00F723C1" w:rsidRDefault="00F723C1" w:rsidP="00F723C1">
      <w:pPr>
        <w:tabs>
          <w:tab w:val="clear" w:pos="2268"/>
          <w:tab w:val="left" w:pos="2608"/>
          <w:tab w:val="left" w:pos="3345"/>
        </w:tabs>
        <w:spacing w:before="80"/>
        <w:ind w:left="1134" w:hanging="1134"/>
        <w:jc w:val="both"/>
        <w:textAlignment w:val="auto"/>
        <w:rPr>
          <w:rFonts w:eastAsia="Calibri"/>
          <w:szCs w:val="22"/>
          <w:lang w:val="en-US"/>
        </w:rPr>
      </w:pPr>
      <w:r w:rsidRPr="00F723C1">
        <w:rPr>
          <w:rFonts w:eastAsia="Calibri"/>
          <w:szCs w:val="22"/>
          <w:lang w:val="en-US"/>
        </w:rPr>
        <w:t>–</w:t>
      </w:r>
      <w:r w:rsidRPr="00F723C1">
        <w:rPr>
          <w:rFonts w:eastAsia="Calibri"/>
          <w:szCs w:val="22"/>
          <w:lang w:val="en-US"/>
        </w:rPr>
        <w:tab/>
        <w:t>national defense and multinational peacekeeping.</w:t>
      </w:r>
    </w:p>
    <w:p w14:paraId="213C41CA" w14:textId="77777777" w:rsidR="00F723C1" w:rsidRPr="00F723C1" w:rsidRDefault="00F723C1" w:rsidP="00F723C1">
      <w:pPr>
        <w:jc w:val="both"/>
        <w:textAlignment w:val="auto"/>
        <w:rPr>
          <w:lang w:val="en-US"/>
        </w:rPr>
      </w:pPr>
      <w:r w:rsidRPr="00F723C1">
        <w:rPr>
          <w:lang w:val="en-US"/>
        </w:rPr>
        <w:t xml:space="preserve">The aeronautical radionavigation radars are used primarily for airborne weather avoidance and windshear </w:t>
      </w:r>
      <w:proofErr w:type="gramStart"/>
      <w:r w:rsidRPr="00F723C1">
        <w:rPr>
          <w:lang w:val="en-US"/>
        </w:rPr>
        <w:t>detection, and</w:t>
      </w:r>
      <w:proofErr w:type="gramEnd"/>
      <w:r w:rsidRPr="00F723C1">
        <w:rPr>
          <w:lang w:val="en-US"/>
        </w:rPr>
        <w:t xml:space="preserve"> perform a safety service (see RR No. </w:t>
      </w:r>
      <w:r w:rsidRPr="00F723C1">
        <w:rPr>
          <w:b/>
          <w:bCs/>
          <w:lang w:val="en-US"/>
        </w:rPr>
        <w:t>4.10</w:t>
      </w:r>
      <w:r w:rsidRPr="00F723C1">
        <w:rPr>
          <w:lang w:val="en-US"/>
        </w:rPr>
        <w:t>).</w:t>
      </w:r>
      <w:ins w:id="200" w:author="Chairman" w:date="2021-06-03T10:18:00Z">
        <w:r w:rsidRPr="00F723C1">
          <w:t xml:space="preserve"> Airborne doppler navigation systems are installed in aircraft (helicopters, as well as fixed-wing aircraft) and used for specialized applications such as continuous determination of ground speed and drift angle information of an aircraft with respect to the ground. In addition, detect and avoid radars used for collision avoidance on-board unmanned aircraft are also planned to support the integrations of unmanned aircraft system (UAS) in non-segregated airspace.</w:t>
        </w:r>
      </w:ins>
    </w:p>
    <w:p w14:paraId="1FB49E41" w14:textId="77777777" w:rsidR="00F723C1" w:rsidRPr="00F723C1" w:rsidRDefault="00F723C1" w:rsidP="00F723C1">
      <w:pPr>
        <w:jc w:val="both"/>
        <w:textAlignment w:val="auto"/>
        <w:rPr>
          <w:color w:val="000000"/>
          <w:szCs w:val="24"/>
          <w:lang w:val="en-US"/>
        </w:rPr>
      </w:pPr>
      <w:r w:rsidRPr="00F723C1">
        <w:rPr>
          <w:color w:val="000000"/>
          <w:szCs w:val="24"/>
          <w:lang w:val="en-US"/>
        </w:rPr>
        <w:t>In Table 2, there are multifunction radars.</w:t>
      </w:r>
    </w:p>
    <w:p w14:paraId="6F27DC1B" w14:textId="77777777" w:rsidR="00F723C1" w:rsidRPr="00F723C1" w:rsidRDefault="00F723C1" w:rsidP="00F723C1">
      <w:pPr>
        <w:jc w:val="both"/>
        <w:textAlignment w:val="auto"/>
        <w:rPr>
          <w:color w:val="000000"/>
          <w:szCs w:val="24"/>
          <w:lang w:val="en-US"/>
        </w:rPr>
      </w:pPr>
      <w:r w:rsidRPr="00F723C1">
        <w:rPr>
          <w:color w:val="000000"/>
          <w:szCs w:val="24"/>
          <w:lang w:val="en-US"/>
        </w:rPr>
        <w:t>M</w:t>
      </w:r>
      <w:r w:rsidRPr="00F723C1">
        <w:rPr>
          <w:bCs/>
          <w:color w:val="000000"/>
          <w:szCs w:val="24"/>
          <w:lang w:val="en-US"/>
        </w:rPr>
        <w:t>ultifunction radar</w:t>
      </w:r>
      <w:r w:rsidRPr="00F723C1">
        <w:rPr>
          <w:b/>
          <w:bCs/>
          <w:color w:val="000000"/>
          <w:szCs w:val="24"/>
          <w:lang w:val="en-US"/>
        </w:rPr>
        <w:t xml:space="preserve"> </w:t>
      </w:r>
      <w:r w:rsidRPr="00F723C1">
        <w:rPr>
          <w:color w:val="000000"/>
          <w:szCs w:val="24"/>
          <w:lang w:val="en-US"/>
        </w:rPr>
        <w:t>can perform search, tracking, radionavigation including weather detection, functions with the same antenna in a single frequency band. For example in airborne applications, mechanically steered antennas or phase array antennas are commonly used, and the functions typically include search and tracking of aerial and surface target search, and terrain and weather avoidance.</w:t>
      </w:r>
    </w:p>
    <w:p w14:paraId="6733F65C" w14:textId="77777777" w:rsidR="00F723C1" w:rsidRPr="00F723C1" w:rsidRDefault="00F723C1" w:rsidP="00F723C1">
      <w:pPr>
        <w:jc w:val="both"/>
        <w:textAlignment w:val="auto"/>
        <w:rPr>
          <w:lang w:val="en-US"/>
        </w:rPr>
      </w:pPr>
      <w:r w:rsidRPr="00F723C1">
        <w:rPr>
          <w:color w:val="000000"/>
          <w:szCs w:val="24"/>
          <w:lang w:val="en-US"/>
        </w:rPr>
        <w:t xml:space="preserve">In shipborne applications mechanically steered antennas or phase array antennas are commonly used, and the functions typically include search and tracking of aerial and surface target search and weather avoidance. These multifunction radars provide space and weight (essential in the airborne applications) saving, and adaptable operating modes base on changing requirements. </w:t>
      </w:r>
    </w:p>
    <w:p w14:paraId="4F7F1FAE" w14:textId="77777777" w:rsidR="00F723C1" w:rsidRPr="00F723C1" w:rsidRDefault="00F723C1" w:rsidP="00F723C1">
      <w:pPr>
        <w:keepNext/>
        <w:keepLines/>
        <w:spacing w:before="280"/>
        <w:ind w:left="1134" w:hanging="1134"/>
        <w:jc w:val="both"/>
        <w:textAlignment w:val="auto"/>
        <w:outlineLvl w:val="0"/>
        <w:rPr>
          <w:b/>
          <w:sz w:val="28"/>
          <w:lang w:val="en-US"/>
        </w:rPr>
      </w:pPr>
      <w:r w:rsidRPr="00F723C1">
        <w:rPr>
          <w:b/>
          <w:sz w:val="28"/>
          <w:lang w:val="en-US"/>
        </w:rPr>
        <w:t>2</w:t>
      </w:r>
      <w:r w:rsidRPr="00F723C1">
        <w:rPr>
          <w:b/>
          <w:sz w:val="28"/>
          <w:lang w:val="en-US"/>
        </w:rPr>
        <w:tab/>
        <w:t>Technical characteristics</w:t>
      </w:r>
    </w:p>
    <w:p w14:paraId="5AEF4481" w14:textId="77777777" w:rsidR="00F723C1" w:rsidRPr="00F723C1" w:rsidRDefault="00F723C1" w:rsidP="00F723C1">
      <w:pPr>
        <w:jc w:val="both"/>
        <w:textAlignment w:val="auto"/>
        <w:rPr>
          <w:szCs w:val="24"/>
          <w:lang w:val="en-US"/>
        </w:rPr>
      </w:pPr>
      <w:r w:rsidRPr="00F723C1">
        <w:rPr>
          <w:lang w:val="en-US"/>
        </w:rPr>
        <w:t>The frequency bands between 5</w:t>
      </w:r>
      <w:r w:rsidRPr="00F723C1">
        <w:rPr>
          <w:rFonts w:ascii="Tms Rmn" w:hAnsi="Tms Rmn"/>
          <w:sz w:val="12"/>
          <w:lang w:val="en-US"/>
        </w:rPr>
        <w:t> </w:t>
      </w:r>
      <w:r w:rsidRPr="00F723C1">
        <w:rPr>
          <w:lang w:val="en-US"/>
        </w:rPr>
        <w:t>250 and 5</w:t>
      </w:r>
      <w:r w:rsidRPr="00F723C1">
        <w:rPr>
          <w:rFonts w:ascii="Tms Rmn" w:hAnsi="Tms Rmn"/>
          <w:sz w:val="12"/>
          <w:lang w:val="en-US"/>
        </w:rPr>
        <w:t> </w:t>
      </w:r>
      <w:r w:rsidRPr="00F723C1">
        <w:rPr>
          <w:lang w:val="en-US"/>
        </w:rPr>
        <w:t xml:space="preserve">850 MHz are used by many different types of radars on land-based fixed, shipborne, airborne, and transportable platforms. Table 2 contains technical characteristics of representative systems deployed in these </w:t>
      </w:r>
      <w:ins w:id="201" w:author="Chairman" w:date="2021-06-03T10:19:00Z">
        <w:r w:rsidRPr="00F723C1">
          <w:rPr>
            <w:lang w:val="en-US"/>
          </w:rPr>
          <w:t xml:space="preserve">frequency </w:t>
        </w:r>
      </w:ins>
      <w:r w:rsidRPr="00F723C1">
        <w:rPr>
          <w:lang w:val="en-US"/>
        </w:rPr>
        <w:t>bands. This information is generally sufficient for general calculations to assess the compatibility between these radars and other systems.</w:t>
      </w:r>
      <w:r w:rsidRPr="00F723C1">
        <w:rPr>
          <w:szCs w:val="24"/>
          <w:lang w:val="en-US"/>
        </w:rPr>
        <w:t xml:space="preserve"> These radars are conventionally operated as monostatic radar with transmitter and receiver at the same location (Fig. 1a). However, Radars 10A and 14A of Table 2 are additionally operated as bistatic radar where the transmitter and receiver are spatially separated (Fig. 1b).</w:t>
      </w:r>
    </w:p>
    <w:p w14:paraId="2823F117" w14:textId="77777777" w:rsidR="00F723C1" w:rsidRPr="00F723C1" w:rsidRDefault="00F723C1" w:rsidP="00F723C1">
      <w:pPr>
        <w:jc w:val="both"/>
        <w:textAlignment w:val="auto"/>
        <w:rPr>
          <w:szCs w:val="24"/>
          <w:lang w:val="en-US"/>
        </w:rPr>
      </w:pPr>
      <w:r w:rsidRPr="00F723C1">
        <w:rPr>
          <w:szCs w:val="24"/>
          <w:lang w:val="en-US"/>
        </w:rPr>
        <w:t>The advantage of the separation of transmitter and receiver is the possible enhancement of the radar cross-section of an object. The effect is exemplarily shown in Fig. 1c for a square plane. This is especially important if the object to be detected does not reflect much energy in the direction of the incident radar signal.</w:t>
      </w:r>
    </w:p>
    <w:p w14:paraId="05E4CC3C" w14:textId="77777777" w:rsidR="00F723C1" w:rsidRPr="00F723C1" w:rsidRDefault="00F723C1" w:rsidP="00F723C1">
      <w:pPr>
        <w:jc w:val="both"/>
        <w:textAlignment w:val="auto"/>
        <w:rPr>
          <w:szCs w:val="24"/>
          <w:lang w:val="en-US"/>
        </w:rPr>
      </w:pPr>
      <w:r w:rsidRPr="00F723C1">
        <w:rPr>
          <w:szCs w:val="24"/>
          <w:lang w:val="en-US"/>
        </w:rPr>
        <w:t>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taken into account in compatibility studies. Since the receivers are not changed, the protection criteria of the mono-static and bi-static radar receiver are equal.</w:t>
      </w:r>
    </w:p>
    <w:p w14:paraId="357BDB36" w14:textId="77777777" w:rsidR="00F723C1" w:rsidRPr="00F723C1" w:rsidRDefault="00F723C1" w:rsidP="00F723C1">
      <w:pPr>
        <w:keepNext/>
        <w:keepLines/>
        <w:spacing w:before="480" w:after="120"/>
        <w:jc w:val="center"/>
        <w:textAlignment w:val="auto"/>
        <w:rPr>
          <w:rFonts w:eastAsia="Calibri"/>
          <w:caps/>
          <w:sz w:val="22"/>
          <w:lang w:val="en-US"/>
        </w:rPr>
      </w:pPr>
      <w:r w:rsidRPr="00F723C1">
        <w:rPr>
          <w:rFonts w:eastAsia="Calibri"/>
          <w:caps/>
          <w:sz w:val="22"/>
          <w:szCs w:val="22"/>
          <w:lang w:val="en-US"/>
        </w:rPr>
        <w:lastRenderedPageBreak/>
        <w:t>Figure 1</w:t>
      </w:r>
    </w:p>
    <w:p w14:paraId="6B95700B" w14:textId="77777777" w:rsidR="00F723C1" w:rsidRPr="00F723C1" w:rsidRDefault="00F723C1" w:rsidP="00F723C1">
      <w:pPr>
        <w:keepNext/>
        <w:keepLines/>
        <w:spacing w:before="0" w:after="120"/>
        <w:jc w:val="center"/>
        <w:textAlignment w:val="auto"/>
        <w:rPr>
          <w:rFonts w:ascii="Times New Roman Bold" w:eastAsia="Calibri" w:hAnsi="Times New Roman Bold" w:cs="Times New Roman Bold"/>
          <w:b/>
          <w:sz w:val="22"/>
          <w:szCs w:val="22"/>
          <w:lang w:val="en-US"/>
        </w:rPr>
      </w:pPr>
      <w:r w:rsidRPr="00F723C1">
        <w:rPr>
          <w:rFonts w:ascii="Times New Roman Bold" w:eastAsia="Calibri" w:hAnsi="Times New Roman Bold" w:cs="Times New Roman Bold"/>
          <w:b/>
          <w:sz w:val="22"/>
          <w:szCs w:val="22"/>
          <w:lang w:val="en-US"/>
        </w:rPr>
        <w:t>1a: Monostatic radar; 1b: Bi-static radar; 1c: Diffracted power of a simple square plane</w:t>
      </w:r>
    </w:p>
    <w:p w14:paraId="5EF8567F" w14:textId="77777777" w:rsidR="00F723C1" w:rsidRPr="00F723C1" w:rsidRDefault="00F723C1" w:rsidP="00F723C1">
      <w:pPr>
        <w:spacing w:after="240"/>
        <w:jc w:val="center"/>
        <w:textAlignment w:val="auto"/>
        <w:rPr>
          <w:rFonts w:eastAsia="Calibri"/>
          <w:noProof/>
          <w:szCs w:val="22"/>
          <w:lang w:val="en-US"/>
        </w:rPr>
      </w:pPr>
      <w:r w:rsidRPr="00F723C1">
        <w:rPr>
          <w:noProof/>
          <w:lang w:eastAsia="zh-CN"/>
        </w:rPr>
        <w:object w:dxaOrig="8280" w:dyaOrig="2604" w14:anchorId="29B916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130.5pt" o:ole="">
            <v:imagedata r:id="rId13" o:title=""/>
          </v:shape>
          <o:OLEObject Type="Embed" ProgID="CorelDraw.Graphic.16" ShapeID="_x0000_i1025" DrawAspect="Content" ObjectID="_1695640435" r:id="rId14"/>
        </w:object>
      </w:r>
    </w:p>
    <w:p w14:paraId="781B33C1" w14:textId="77777777" w:rsidR="00F723C1" w:rsidRPr="00F723C1" w:rsidRDefault="00F723C1" w:rsidP="00F723C1">
      <w:pPr>
        <w:spacing w:before="360"/>
        <w:textAlignment w:val="auto"/>
        <w:rPr>
          <w:rFonts w:eastAsia="Calibri"/>
          <w:szCs w:val="22"/>
          <w:lang w:val="en-US"/>
        </w:rPr>
      </w:pPr>
      <w:r w:rsidRPr="00F723C1">
        <w:rPr>
          <w:rFonts w:eastAsia="Calibri"/>
          <w:szCs w:val="22"/>
          <w:lang w:val="en-US"/>
        </w:rPr>
        <w:t>This Table contains characteristics of some frequency-hopping radars which are operating in this frequency range.</w:t>
      </w:r>
      <w:r w:rsidRPr="00F723C1">
        <w:rPr>
          <w:rFonts w:eastAsia="Calibri"/>
          <w:i/>
          <w:iCs/>
          <w:szCs w:val="22"/>
          <w:lang w:val="en-US"/>
        </w:rPr>
        <w:t xml:space="preserve"> </w:t>
      </w:r>
      <w:r w:rsidRPr="00F723C1">
        <w:rPr>
          <w:rFonts w:eastAsia="Calibri"/>
          <w:szCs w:val="22"/>
          <w:lang w:val="en-US"/>
        </w:rPr>
        <w:t>Frequency hopping is one of the most common electronic</w:t>
      </w:r>
      <w:r w:rsidRPr="00F723C1">
        <w:rPr>
          <w:rFonts w:eastAsia="Calibri"/>
          <w:szCs w:val="22"/>
          <w:lang w:val="en-US"/>
        </w:rPr>
        <w:noBreakHyphen/>
        <w:t>counter-counter-measures (ECCM).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 and the potential impact of frequency hopping radars should be taken into account in sharing studies.</w:t>
      </w:r>
    </w:p>
    <w:p w14:paraId="469D695A" w14:textId="77777777" w:rsidR="00F723C1" w:rsidRPr="00F723C1" w:rsidRDefault="00F723C1" w:rsidP="00F723C1">
      <w:pPr>
        <w:textAlignment w:val="auto"/>
        <w:rPr>
          <w:lang w:val="en-US"/>
        </w:rPr>
      </w:pPr>
    </w:p>
    <w:p w14:paraId="1FDF6D73" w14:textId="77777777" w:rsidR="00F723C1" w:rsidRPr="00F723C1" w:rsidRDefault="00F723C1" w:rsidP="00F723C1">
      <w:pPr>
        <w:textAlignment w:val="auto"/>
        <w:rPr>
          <w:lang w:val="en-US"/>
        </w:rPr>
      </w:pPr>
    </w:p>
    <w:p w14:paraId="5976A0C1" w14:textId="77777777" w:rsidR="00F723C1" w:rsidRPr="00F723C1" w:rsidRDefault="00F723C1" w:rsidP="00F723C1">
      <w:pPr>
        <w:tabs>
          <w:tab w:val="clear" w:pos="1134"/>
          <w:tab w:val="clear" w:pos="1871"/>
          <w:tab w:val="clear" w:pos="2268"/>
        </w:tabs>
        <w:overflowPunct/>
        <w:autoSpaceDE/>
        <w:autoSpaceDN/>
        <w:adjustRightInd/>
        <w:spacing w:before="0"/>
        <w:textAlignment w:val="auto"/>
        <w:rPr>
          <w:lang w:val="en-US"/>
        </w:rPr>
        <w:sectPr w:rsidR="00F723C1" w:rsidRPr="00F723C1">
          <w:pgSz w:w="11907" w:h="16834"/>
          <w:pgMar w:top="1418" w:right="1134" w:bottom="1418" w:left="1134" w:header="720" w:footer="680" w:gutter="0"/>
          <w:paperSrc w:first="15" w:other="15"/>
          <w:pgNumType w:start="1"/>
          <w:cols w:space="720"/>
        </w:sectPr>
      </w:pPr>
    </w:p>
    <w:p w14:paraId="3701ECFF" w14:textId="77777777" w:rsidR="00F723C1" w:rsidRPr="00F723C1" w:rsidRDefault="00F723C1" w:rsidP="00F723C1">
      <w:pPr>
        <w:keepNext/>
        <w:spacing w:before="0" w:after="120"/>
        <w:jc w:val="center"/>
        <w:textAlignment w:val="auto"/>
        <w:rPr>
          <w:rFonts w:eastAsia="Calibri"/>
          <w:caps/>
          <w:sz w:val="22"/>
          <w:szCs w:val="22"/>
          <w:lang w:val="en-US"/>
        </w:rPr>
      </w:pPr>
      <w:r w:rsidRPr="00F723C1">
        <w:rPr>
          <w:rFonts w:eastAsia="Calibri"/>
          <w:caps/>
          <w:sz w:val="22"/>
          <w:szCs w:val="22"/>
          <w:lang w:val="en-US"/>
        </w:rPr>
        <w:lastRenderedPageBreak/>
        <w:t>TABLE 2</w:t>
      </w:r>
    </w:p>
    <w:p w14:paraId="5FEDC727" w14:textId="77777777" w:rsidR="00F723C1" w:rsidRPr="00F723C1" w:rsidRDefault="00F723C1" w:rsidP="00F723C1">
      <w:pPr>
        <w:keepNext/>
        <w:keepLines/>
        <w:spacing w:before="0" w:after="120"/>
        <w:jc w:val="center"/>
        <w:textAlignment w:val="auto"/>
        <w:rPr>
          <w:rFonts w:ascii="Times New Roman Bold" w:eastAsia="Calibri" w:hAnsi="Times New Roman Bold" w:cs="Times New Roman Bold"/>
          <w:b/>
          <w:sz w:val="22"/>
          <w:szCs w:val="22"/>
          <w:lang w:val="en-US"/>
        </w:rPr>
      </w:pPr>
      <w:r w:rsidRPr="00F723C1">
        <w:rPr>
          <w:rFonts w:ascii="Times New Roman Bold" w:eastAsia="Calibri" w:hAnsi="Times New Roman Bold" w:cs="Times New Roman Bold"/>
          <w:b/>
          <w:sz w:val="22"/>
          <w:szCs w:val="22"/>
          <w:lang w:val="en-US"/>
        </w:rPr>
        <w:t xml:space="preserve">Characteristics of radiolocation (except ground based meteorological radars) and aeronautical radionavigation radars </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011"/>
        <w:gridCol w:w="1400"/>
        <w:gridCol w:w="815"/>
        <w:gridCol w:w="1356"/>
        <w:gridCol w:w="1327"/>
        <w:gridCol w:w="1328"/>
        <w:gridCol w:w="1356"/>
        <w:gridCol w:w="1411"/>
        <w:gridCol w:w="953"/>
        <w:gridCol w:w="1121"/>
        <w:gridCol w:w="1261"/>
        <w:gridCol w:w="1121"/>
      </w:tblGrid>
      <w:tr w:rsidR="00F723C1" w:rsidRPr="00F723C1" w14:paraId="5EA8BB9C" w14:textId="77777777" w:rsidTr="00F723C1">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3FFE1F2D"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Characteristics</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12FECC6E"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Units</w:t>
            </w:r>
          </w:p>
        </w:tc>
        <w:tc>
          <w:tcPr>
            <w:tcW w:w="1372" w:type="dxa"/>
            <w:tcBorders>
              <w:top w:val="single" w:sz="6" w:space="0" w:color="000000"/>
              <w:left w:val="single" w:sz="6" w:space="0" w:color="000000"/>
              <w:bottom w:val="single" w:sz="6" w:space="0" w:color="000000"/>
              <w:right w:val="single" w:sz="6" w:space="0" w:color="000000"/>
            </w:tcBorders>
            <w:hideMark/>
          </w:tcPr>
          <w:p w14:paraId="53F54B96"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w:t>
            </w:r>
          </w:p>
        </w:tc>
        <w:tc>
          <w:tcPr>
            <w:tcW w:w="1343" w:type="dxa"/>
            <w:tcBorders>
              <w:top w:val="single" w:sz="6" w:space="0" w:color="000000"/>
              <w:left w:val="single" w:sz="6" w:space="0" w:color="000000"/>
              <w:bottom w:val="single" w:sz="6" w:space="0" w:color="000000"/>
              <w:right w:val="single" w:sz="6" w:space="0" w:color="000000"/>
            </w:tcBorders>
            <w:hideMark/>
          </w:tcPr>
          <w:p w14:paraId="0461991B"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2</w:t>
            </w:r>
          </w:p>
        </w:tc>
        <w:tc>
          <w:tcPr>
            <w:tcW w:w="1344" w:type="dxa"/>
            <w:tcBorders>
              <w:top w:val="single" w:sz="6" w:space="0" w:color="000000"/>
              <w:left w:val="single" w:sz="6" w:space="0" w:color="000000"/>
              <w:bottom w:val="single" w:sz="6" w:space="0" w:color="000000"/>
              <w:right w:val="single" w:sz="6" w:space="0" w:color="000000"/>
            </w:tcBorders>
            <w:hideMark/>
          </w:tcPr>
          <w:p w14:paraId="2F3B4B98"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3</w:t>
            </w:r>
          </w:p>
        </w:tc>
        <w:tc>
          <w:tcPr>
            <w:tcW w:w="1372" w:type="dxa"/>
            <w:tcBorders>
              <w:top w:val="single" w:sz="6" w:space="0" w:color="000000"/>
              <w:left w:val="single" w:sz="6" w:space="0" w:color="000000"/>
              <w:bottom w:val="single" w:sz="6" w:space="0" w:color="000000"/>
              <w:right w:val="single" w:sz="6" w:space="0" w:color="000000"/>
            </w:tcBorders>
            <w:hideMark/>
          </w:tcPr>
          <w:p w14:paraId="10CFD532"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4</w:t>
            </w:r>
          </w:p>
        </w:tc>
        <w:tc>
          <w:tcPr>
            <w:tcW w:w="1428" w:type="dxa"/>
            <w:tcBorders>
              <w:top w:val="single" w:sz="6" w:space="0" w:color="000000"/>
              <w:left w:val="single" w:sz="6" w:space="0" w:color="000000"/>
              <w:bottom w:val="single" w:sz="6" w:space="0" w:color="000000"/>
              <w:right w:val="single" w:sz="6" w:space="0" w:color="000000"/>
            </w:tcBorders>
            <w:hideMark/>
          </w:tcPr>
          <w:p w14:paraId="1032A3E0"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5</w:t>
            </w:r>
          </w:p>
        </w:tc>
        <w:tc>
          <w:tcPr>
            <w:tcW w:w="964" w:type="dxa"/>
            <w:tcBorders>
              <w:top w:val="single" w:sz="6" w:space="0" w:color="000000"/>
              <w:left w:val="single" w:sz="6" w:space="0" w:color="000000"/>
              <w:bottom w:val="single" w:sz="6" w:space="0" w:color="000000"/>
              <w:right w:val="single" w:sz="6" w:space="0" w:color="000000"/>
            </w:tcBorders>
            <w:hideMark/>
          </w:tcPr>
          <w:p w14:paraId="01C59182"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6</w:t>
            </w:r>
          </w:p>
        </w:tc>
        <w:tc>
          <w:tcPr>
            <w:tcW w:w="1134" w:type="dxa"/>
            <w:tcBorders>
              <w:top w:val="single" w:sz="6" w:space="0" w:color="000000"/>
              <w:left w:val="single" w:sz="6" w:space="0" w:color="000000"/>
              <w:bottom w:val="single" w:sz="6" w:space="0" w:color="000000"/>
              <w:right w:val="single" w:sz="6" w:space="0" w:color="000000"/>
            </w:tcBorders>
            <w:hideMark/>
          </w:tcPr>
          <w:p w14:paraId="136BE67F"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7</w:t>
            </w:r>
          </w:p>
        </w:tc>
        <w:tc>
          <w:tcPr>
            <w:tcW w:w="1276" w:type="dxa"/>
            <w:tcBorders>
              <w:top w:val="single" w:sz="6" w:space="0" w:color="000000"/>
              <w:left w:val="single" w:sz="6" w:space="0" w:color="000000"/>
              <w:bottom w:val="single" w:sz="6" w:space="0" w:color="000000"/>
              <w:right w:val="single" w:sz="6" w:space="0" w:color="000000"/>
            </w:tcBorders>
            <w:hideMark/>
          </w:tcPr>
          <w:p w14:paraId="2D764771"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8</w:t>
            </w:r>
          </w:p>
        </w:tc>
        <w:tc>
          <w:tcPr>
            <w:tcW w:w="1134" w:type="dxa"/>
            <w:tcBorders>
              <w:top w:val="single" w:sz="6" w:space="0" w:color="000000"/>
              <w:left w:val="single" w:sz="6" w:space="0" w:color="000000"/>
              <w:bottom w:val="single" w:sz="6" w:space="0" w:color="000000"/>
              <w:right w:val="single" w:sz="6" w:space="0" w:color="000000"/>
            </w:tcBorders>
            <w:hideMark/>
          </w:tcPr>
          <w:p w14:paraId="2D9F9876"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9</w:t>
            </w:r>
          </w:p>
        </w:tc>
      </w:tr>
      <w:tr w:rsidR="00F723C1" w:rsidRPr="00F723C1" w14:paraId="49735F1D" w14:textId="77777777" w:rsidTr="00F723C1">
        <w:trPr>
          <w:trHeight w:val="621"/>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A323A3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Function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43F05B6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76F0195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caps/>
                <w:sz w:val="18"/>
                <w:szCs w:val="18"/>
                <w:lang w:eastAsia="zh-CN"/>
              </w:rPr>
            </w:pPr>
            <w:r w:rsidRPr="00F723C1">
              <w:rPr>
                <w:rFonts w:eastAsia="Calibri"/>
                <w:sz w:val="18"/>
                <w:szCs w:val="18"/>
                <w:lang w:eastAsia="zh-CN"/>
              </w:rPr>
              <w:t>Instrumentation</w:t>
            </w:r>
          </w:p>
        </w:tc>
        <w:tc>
          <w:tcPr>
            <w:tcW w:w="1343" w:type="dxa"/>
            <w:tcBorders>
              <w:top w:val="single" w:sz="6" w:space="0" w:color="000000"/>
              <w:left w:val="single" w:sz="6" w:space="0" w:color="000000"/>
              <w:bottom w:val="single" w:sz="6" w:space="0" w:color="000000"/>
              <w:right w:val="single" w:sz="6" w:space="0" w:color="000000"/>
            </w:tcBorders>
            <w:hideMark/>
          </w:tcPr>
          <w:p w14:paraId="7409405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caps/>
                <w:sz w:val="18"/>
                <w:szCs w:val="18"/>
                <w:lang w:eastAsia="zh-CN"/>
              </w:rPr>
            </w:pPr>
            <w:r w:rsidRPr="00F723C1">
              <w:rPr>
                <w:rFonts w:eastAsia="Calibri"/>
                <w:sz w:val="18"/>
                <w:szCs w:val="18"/>
                <w:lang w:eastAsia="zh-CN"/>
              </w:rPr>
              <w:t>Instrumentation</w:t>
            </w:r>
          </w:p>
        </w:tc>
        <w:tc>
          <w:tcPr>
            <w:tcW w:w="1344" w:type="dxa"/>
            <w:tcBorders>
              <w:top w:val="single" w:sz="6" w:space="0" w:color="000000"/>
              <w:left w:val="single" w:sz="6" w:space="0" w:color="000000"/>
              <w:bottom w:val="single" w:sz="6" w:space="0" w:color="000000"/>
              <w:right w:val="single" w:sz="6" w:space="0" w:color="000000"/>
            </w:tcBorders>
            <w:hideMark/>
          </w:tcPr>
          <w:p w14:paraId="21F7830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Instrumentation</w:t>
            </w:r>
          </w:p>
        </w:tc>
        <w:tc>
          <w:tcPr>
            <w:tcW w:w="1372" w:type="dxa"/>
            <w:tcBorders>
              <w:top w:val="single" w:sz="6" w:space="0" w:color="000000"/>
              <w:left w:val="single" w:sz="6" w:space="0" w:color="000000"/>
              <w:bottom w:val="single" w:sz="6" w:space="0" w:color="000000"/>
              <w:right w:val="single" w:sz="6" w:space="0" w:color="000000"/>
            </w:tcBorders>
            <w:hideMark/>
          </w:tcPr>
          <w:p w14:paraId="2F69BF5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Instrumentation</w:t>
            </w:r>
          </w:p>
        </w:tc>
        <w:tc>
          <w:tcPr>
            <w:tcW w:w="1428" w:type="dxa"/>
            <w:tcBorders>
              <w:top w:val="single" w:sz="6" w:space="0" w:color="000000"/>
              <w:left w:val="single" w:sz="6" w:space="0" w:color="000000"/>
              <w:bottom w:val="single" w:sz="6" w:space="0" w:color="000000"/>
              <w:right w:val="single" w:sz="6" w:space="0" w:color="000000"/>
            </w:tcBorders>
            <w:hideMark/>
          </w:tcPr>
          <w:p w14:paraId="06DF323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Instrumentation</w:t>
            </w:r>
          </w:p>
        </w:tc>
        <w:tc>
          <w:tcPr>
            <w:tcW w:w="964" w:type="dxa"/>
            <w:tcBorders>
              <w:top w:val="single" w:sz="6" w:space="0" w:color="000000"/>
              <w:left w:val="single" w:sz="6" w:space="0" w:color="000000"/>
              <w:bottom w:val="single" w:sz="6" w:space="0" w:color="000000"/>
              <w:right w:val="single" w:sz="6" w:space="0" w:color="000000"/>
            </w:tcBorders>
            <w:hideMark/>
          </w:tcPr>
          <w:p w14:paraId="3B975E1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caps/>
                <w:sz w:val="18"/>
                <w:szCs w:val="18"/>
                <w:lang w:val="en-US" w:eastAsia="zh-CN"/>
              </w:rPr>
            </w:pPr>
            <w:r w:rsidRPr="00F723C1">
              <w:rPr>
                <w:rFonts w:eastAsia="Calibri"/>
                <w:sz w:val="18"/>
                <w:szCs w:val="18"/>
                <w:lang w:val="en-US" w:eastAsia="zh-CN"/>
              </w:rPr>
              <w:t>Surface and air search</w:t>
            </w:r>
          </w:p>
        </w:tc>
        <w:tc>
          <w:tcPr>
            <w:tcW w:w="1134" w:type="dxa"/>
            <w:tcBorders>
              <w:top w:val="single" w:sz="6" w:space="0" w:color="000000"/>
              <w:left w:val="single" w:sz="6" w:space="0" w:color="000000"/>
              <w:bottom w:val="single" w:sz="6" w:space="0" w:color="000000"/>
              <w:right w:val="single" w:sz="6" w:space="0" w:color="000000"/>
            </w:tcBorders>
            <w:hideMark/>
          </w:tcPr>
          <w:p w14:paraId="3901BC4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caps/>
                <w:sz w:val="18"/>
                <w:szCs w:val="18"/>
                <w:lang w:val="en-US" w:eastAsia="zh-CN"/>
              </w:rPr>
            </w:pPr>
            <w:r w:rsidRPr="00F723C1">
              <w:rPr>
                <w:rFonts w:eastAsia="Calibri"/>
                <w:sz w:val="18"/>
                <w:szCs w:val="18"/>
                <w:lang w:val="en-US" w:eastAsia="zh-CN"/>
              </w:rPr>
              <w:t>Multifunction Surface and air search</w:t>
            </w:r>
          </w:p>
        </w:tc>
        <w:tc>
          <w:tcPr>
            <w:tcW w:w="1276" w:type="dxa"/>
            <w:tcBorders>
              <w:top w:val="single" w:sz="6" w:space="0" w:color="000000"/>
              <w:left w:val="single" w:sz="6" w:space="0" w:color="000000"/>
              <w:bottom w:val="single" w:sz="6" w:space="0" w:color="000000"/>
              <w:right w:val="single" w:sz="6" w:space="0" w:color="000000"/>
            </w:tcBorders>
            <w:hideMark/>
          </w:tcPr>
          <w:p w14:paraId="12A199F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caps/>
                <w:sz w:val="18"/>
                <w:szCs w:val="18"/>
                <w:lang w:val="en-US" w:eastAsia="zh-CN"/>
              </w:rPr>
            </w:pPr>
            <w:r w:rsidRPr="00F723C1">
              <w:rPr>
                <w:rFonts w:eastAsia="Calibri"/>
                <w:sz w:val="18"/>
                <w:szCs w:val="18"/>
                <w:lang w:val="en-US" w:eastAsia="zh-CN"/>
              </w:rPr>
              <w:t>Research and Earth imaging</w:t>
            </w:r>
          </w:p>
        </w:tc>
        <w:tc>
          <w:tcPr>
            <w:tcW w:w="1134" w:type="dxa"/>
            <w:tcBorders>
              <w:top w:val="single" w:sz="6" w:space="0" w:color="000000"/>
              <w:left w:val="single" w:sz="6" w:space="0" w:color="000000"/>
              <w:bottom w:val="single" w:sz="6" w:space="0" w:color="000000"/>
              <w:right w:val="single" w:sz="6" w:space="0" w:color="000000"/>
            </w:tcBorders>
            <w:hideMark/>
          </w:tcPr>
          <w:p w14:paraId="5C9B35F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Search</w:t>
            </w:r>
          </w:p>
        </w:tc>
      </w:tr>
      <w:tr w:rsidR="00F723C1" w:rsidRPr="00F723C1" w14:paraId="46F95229" w14:textId="77777777" w:rsidTr="00F723C1">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A14AF7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Platform type (airborne, shipborne, ground)</w:t>
            </w:r>
          </w:p>
        </w:tc>
        <w:tc>
          <w:tcPr>
            <w:tcW w:w="824" w:type="dxa"/>
            <w:tcBorders>
              <w:top w:val="single" w:sz="6" w:space="0" w:color="000000"/>
              <w:left w:val="single" w:sz="6" w:space="0" w:color="000000"/>
              <w:bottom w:val="single" w:sz="6" w:space="0" w:color="000000"/>
              <w:right w:val="single" w:sz="6" w:space="0" w:color="000000"/>
            </w:tcBorders>
            <w:vAlign w:val="center"/>
          </w:tcPr>
          <w:p w14:paraId="369BDFC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14E427E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Ground</w:t>
            </w:r>
          </w:p>
        </w:tc>
        <w:tc>
          <w:tcPr>
            <w:tcW w:w="1343" w:type="dxa"/>
            <w:tcBorders>
              <w:top w:val="single" w:sz="6" w:space="0" w:color="000000"/>
              <w:left w:val="single" w:sz="6" w:space="0" w:color="000000"/>
              <w:bottom w:val="single" w:sz="6" w:space="0" w:color="000000"/>
              <w:right w:val="single" w:sz="6" w:space="0" w:color="000000"/>
            </w:tcBorders>
            <w:hideMark/>
          </w:tcPr>
          <w:p w14:paraId="0FDB067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Ground</w:t>
            </w:r>
          </w:p>
        </w:tc>
        <w:tc>
          <w:tcPr>
            <w:tcW w:w="1344" w:type="dxa"/>
            <w:tcBorders>
              <w:top w:val="single" w:sz="6" w:space="0" w:color="000000"/>
              <w:left w:val="single" w:sz="6" w:space="0" w:color="000000"/>
              <w:bottom w:val="single" w:sz="6" w:space="0" w:color="000000"/>
              <w:right w:val="single" w:sz="6" w:space="0" w:color="000000"/>
            </w:tcBorders>
            <w:hideMark/>
          </w:tcPr>
          <w:p w14:paraId="60938BE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Ground</w:t>
            </w:r>
          </w:p>
        </w:tc>
        <w:tc>
          <w:tcPr>
            <w:tcW w:w="1372" w:type="dxa"/>
            <w:tcBorders>
              <w:top w:val="single" w:sz="6" w:space="0" w:color="000000"/>
              <w:left w:val="single" w:sz="6" w:space="0" w:color="000000"/>
              <w:bottom w:val="single" w:sz="6" w:space="0" w:color="000000"/>
              <w:right w:val="single" w:sz="6" w:space="0" w:color="000000"/>
            </w:tcBorders>
            <w:hideMark/>
          </w:tcPr>
          <w:p w14:paraId="176BB94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Ground</w:t>
            </w:r>
          </w:p>
        </w:tc>
        <w:tc>
          <w:tcPr>
            <w:tcW w:w="1428" w:type="dxa"/>
            <w:tcBorders>
              <w:top w:val="single" w:sz="6" w:space="0" w:color="000000"/>
              <w:left w:val="single" w:sz="6" w:space="0" w:color="000000"/>
              <w:bottom w:val="single" w:sz="6" w:space="0" w:color="000000"/>
              <w:right w:val="single" w:sz="6" w:space="0" w:color="000000"/>
            </w:tcBorders>
            <w:hideMark/>
          </w:tcPr>
          <w:p w14:paraId="1AAF726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Ground</w:t>
            </w:r>
          </w:p>
        </w:tc>
        <w:tc>
          <w:tcPr>
            <w:tcW w:w="964" w:type="dxa"/>
            <w:tcBorders>
              <w:top w:val="single" w:sz="6" w:space="0" w:color="000000"/>
              <w:left w:val="single" w:sz="6" w:space="0" w:color="000000"/>
              <w:bottom w:val="single" w:sz="6" w:space="0" w:color="000000"/>
              <w:right w:val="single" w:sz="6" w:space="0" w:color="000000"/>
            </w:tcBorders>
            <w:hideMark/>
          </w:tcPr>
          <w:p w14:paraId="57C5515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Ship</w:t>
            </w:r>
          </w:p>
        </w:tc>
        <w:tc>
          <w:tcPr>
            <w:tcW w:w="1134" w:type="dxa"/>
            <w:tcBorders>
              <w:top w:val="single" w:sz="6" w:space="0" w:color="000000"/>
              <w:left w:val="single" w:sz="6" w:space="0" w:color="000000"/>
              <w:bottom w:val="single" w:sz="6" w:space="0" w:color="000000"/>
              <w:right w:val="single" w:sz="6" w:space="0" w:color="000000"/>
            </w:tcBorders>
            <w:hideMark/>
          </w:tcPr>
          <w:p w14:paraId="47CEEBC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Ship</w:t>
            </w:r>
          </w:p>
        </w:tc>
        <w:tc>
          <w:tcPr>
            <w:tcW w:w="1276" w:type="dxa"/>
            <w:tcBorders>
              <w:top w:val="single" w:sz="6" w:space="0" w:color="000000"/>
              <w:left w:val="single" w:sz="6" w:space="0" w:color="000000"/>
              <w:bottom w:val="single" w:sz="6" w:space="0" w:color="000000"/>
              <w:right w:val="single" w:sz="6" w:space="0" w:color="000000"/>
            </w:tcBorders>
            <w:hideMark/>
          </w:tcPr>
          <w:p w14:paraId="6837CAF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Airborne</w:t>
            </w:r>
          </w:p>
        </w:tc>
        <w:tc>
          <w:tcPr>
            <w:tcW w:w="1134" w:type="dxa"/>
            <w:tcBorders>
              <w:top w:val="single" w:sz="6" w:space="0" w:color="000000"/>
              <w:left w:val="single" w:sz="6" w:space="0" w:color="000000"/>
              <w:bottom w:val="single" w:sz="6" w:space="0" w:color="000000"/>
              <w:right w:val="single" w:sz="6" w:space="0" w:color="000000"/>
            </w:tcBorders>
            <w:hideMark/>
          </w:tcPr>
          <w:p w14:paraId="3F7357B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Airborne</w:t>
            </w:r>
          </w:p>
        </w:tc>
      </w:tr>
      <w:tr w:rsidR="00F723C1" w:rsidRPr="00F723C1" w14:paraId="689D1E47" w14:textId="77777777" w:rsidTr="00F723C1">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5D1D5B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 xml:space="preserve">Tuning range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3DFFEF9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1E97839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5 300</w:t>
            </w:r>
          </w:p>
        </w:tc>
        <w:tc>
          <w:tcPr>
            <w:tcW w:w="1343" w:type="dxa"/>
            <w:tcBorders>
              <w:top w:val="single" w:sz="6" w:space="0" w:color="000000"/>
              <w:left w:val="single" w:sz="6" w:space="0" w:color="000000"/>
              <w:bottom w:val="single" w:sz="6" w:space="0" w:color="000000"/>
              <w:right w:val="single" w:sz="6" w:space="0" w:color="000000"/>
            </w:tcBorders>
            <w:hideMark/>
          </w:tcPr>
          <w:p w14:paraId="359F3A5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5 350-5 850</w:t>
            </w:r>
          </w:p>
        </w:tc>
        <w:tc>
          <w:tcPr>
            <w:tcW w:w="1344" w:type="dxa"/>
            <w:tcBorders>
              <w:top w:val="single" w:sz="6" w:space="0" w:color="000000"/>
              <w:left w:val="single" w:sz="6" w:space="0" w:color="000000"/>
              <w:bottom w:val="single" w:sz="6" w:space="0" w:color="000000"/>
              <w:right w:val="single" w:sz="6" w:space="0" w:color="000000"/>
            </w:tcBorders>
            <w:hideMark/>
          </w:tcPr>
          <w:p w14:paraId="388E5F0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5 350-5 850</w:t>
            </w:r>
          </w:p>
        </w:tc>
        <w:tc>
          <w:tcPr>
            <w:tcW w:w="1372" w:type="dxa"/>
            <w:tcBorders>
              <w:top w:val="single" w:sz="6" w:space="0" w:color="000000"/>
              <w:left w:val="single" w:sz="6" w:space="0" w:color="000000"/>
              <w:bottom w:val="single" w:sz="6" w:space="0" w:color="000000"/>
              <w:right w:val="single" w:sz="6" w:space="0" w:color="000000"/>
            </w:tcBorders>
            <w:hideMark/>
          </w:tcPr>
          <w:p w14:paraId="48E011D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5 400-5 900</w:t>
            </w:r>
          </w:p>
        </w:tc>
        <w:tc>
          <w:tcPr>
            <w:tcW w:w="1428" w:type="dxa"/>
            <w:tcBorders>
              <w:top w:val="single" w:sz="6" w:space="0" w:color="000000"/>
              <w:left w:val="single" w:sz="6" w:space="0" w:color="000000"/>
              <w:bottom w:val="single" w:sz="6" w:space="0" w:color="000000"/>
              <w:right w:val="single" w:sz="6" w:space="0" w:color="000000"/>
            </w:tcBorders>
            <w:hideMark/>
          </w:tcPr>
          <w:p w14:paraId="571A3D5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5 400-5 900</w:t>
            </w:r>
          </w:p>
        </w:tc>
        <w:tc>
          <w:tcPr>
            <w:tcW w:w="964" w:type="dxa"/>
            <w:tcBorders>
              <w:top w:val="single" w:sz="6" w:space="0" w:color="000000"/>
              <w:left w:val="single" w:sz="6" w:space="0" w:color="000000"/>
              <w:bottom w:val="single" w:sz="6" w:space="0" w:color="000000"/>
              <w:right w:val="single" w:sz="6" w:space="0" w:color="000000"/>
            </w:tcBorders>
            <w:hideMark/>
          </w:tcPr>
          <w:p w14:paraId="24AF848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7C7BEDA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5 450-5 825</w:t>
            </w:r>
          </w:p>
        </w:tc>
        <w:tc>
          <w:tcPr>
            <w:tcW w:w="1276" w:type="dxa"/>
            <w:tcBorders>
              <w:top w:val="single" w:sz="6" w:space="0" w:color="000000"/>
              <w:left w:val="single" w:sz="6" w:space="0" w:color="000000"/>
              <w:bottom w:val="single" w:sz="6" w:space="0" w:color="000000"/>
              <w:right w:val="single" w:sz="6" w:space="0" w:color="000000"/>
            </w:tcBorders>
            <w:hideMark/>
          </w:tcPr>
          <w:p w14:paraId="395A26B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528C3A1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5 250-5 725</w:t>
            </w:r>
          </w:p>
        </w:tc>
      </w:tr>
      <w:tr w:rsidR="00F723C1" w:rsidRPr="00F723C1" w14:paraId="73C15DB0" w14:textId="77777777" w:rsidTr="00F723C1">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E9F842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Modulation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789D976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50C5E59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5306B5D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None</w:t>
            </w:r>
          </w:p>
        </w:tc>
        <w:tc>
          <w:tcPr>
            <w:tcW w:w="1344" w:type="dxa"/>
            <w:tcBorders>
              <w:top w:val="single" w:sz="6" w:space="0" w:color="000000"/>
              <w:left w:val="single" w:sz="6" w:space="0" w:color="000000"/>
              <w:bottom w:val="single" w:sz="6" w:space="0" w:color="000000"/>
              <w:right w:val="single" w:sz="6" w:space="0" w:color="000000"/>
            </w:tcBorders>
            <w:hideMark/>
          </w:tcPr>
          <w:p w14:paraId="437AD1F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None</w:t>
            </w:r>
          </w:p>
        </w:tc>
        <w:tc>
          <w:tcPr>
            <w:tcW w:w="1372" w:type="dxa"/>
            <w:tcBorders>
              <w:top w:val="single" w:sz="6" w:space="0" w:color="000000"/>
              <w:left w:val="single" w:sz="6" w:space="0" w:color="000000"/>
              <w:bottom w:val="single" w:sz="6" w:space="0" w:color="000000"/>
              <w:right w:val="single" w:sz="6" w:space="0" w:color="000000"/>
            </w:tcBorders>
            <w:hideMark/>
          </w:tcPr>
          <w:p w14:paraId="59D6014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Pulse/chirp pulse</w:t>
            </w:r>
          </w:p>
        </w:tc>
        <w:tc>
          <w:tcPr>
            <w:tcW w:w="1428" w:type="dxa"/>
            <w:tcBorders>
              <w:top w:val="single" w:sz="6" w:space="0" w:color="000000"/>
              <w:left w:val="single" w:sz="6" w:space="0" w:color="000000"/>
              <w:bottom w:val="single" w:sz="6" w:space="0" w:color="000000"/>
              <w:right w:val="single" w:sz="6" w:space="0" w:color="000000"/>
            </w:tcBorders>
            <w:hideMark/>
          </w:tcPr>
          <w:p w14:paraId="01FB764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Chirp pulse</w:t>
            </w:r>
          </w:p>
        </w:tc>
        <w:tc>
          <w:tcPr>
            <w:tcW w:w="964" w:type="dxa"/>
            <w:tcBorders>
              <w:top w:val="single" w:sz="6" w:space="0" w:color="000000"/>
              <w:left w:val="single" w:sz="6" w:space="0" w:color="000000"/>
              <w:bottom w:val="single" w:sz="6" w:space="0" w:color="000000"/>
              <w:right w:val="single" w:sz="6" w:space="0" w:color="000000"/>
            </w:tcBorders>
            <w:hideMark/>
          </w:tcPr>
          <w:p w14:paraId="26F657B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Linear FM</w:t>
            </w:r>
          </w:p>
        </w:tc>
        <w:tc>
          <w:tcPr>
            <w:tcW w:w="1134" w:type="dxa"/>
            <w:tcBorders>
              <w:top w:val="single" w:sz="6" w:space="0" w:color="000000"/>
              <w:left w:val="single" w:sz="6" w:space="0" w:color="000000"/>
              <w:bottom w:val="single" w:sz="6" w:space="0" w:color="000000"/>
              <w:right w:val="single" w:sz="6" w:space="0" w:color="000000"/>
            </w:tcBorders>
            <w:hideMark/>
          </w:tcPr>
          <w:p w14:paraId="538EF47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None</w:t>
            </w:r>
          </w:p>
        </w:tc>
        <w:tc>
          <w:tcPr>
            <w:tcW w:w="1276" w:type="dxa"/>
            <w:tcBorders>
              <w:top w:val="single" w:sz="6" w:space="0" w:color="000000"/>
              <w:left w:val="single" w:sz="6" w:space="0" w:color="000000"/>
              <w:bottom w:val="single" w:sz="6" w:space="0" w:color="000000"/>
              <w:right w:val="single" w:sz="6" w:space="0" w:color="000000"/>
            </w:tcBorders>
            <w:hideMark/>
          </w:tcPr>
          <w:p w14:paraId="2E45A84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Non-linear/ linear FM</w:t>
            </w:r>
          </w:p>
        </w:tc>
        <w:tc>
          <w:tcPr>
            <w:tcW w:w="1134" w:type="dxa"/>
            <w:tcBorders>
              <w:top w:val="single" w:sz="6" w:space="0" w:color="000000"/>
              <w:left w:val="single" w:sz="6" w:space="0" w:color="000000"/>
              <w:bottom w:val="single" w:sz="6" w:space="0" w:color="000000"/>
              <w:right w:val="single" w:sz="6" w:space="0" w:color="000000"/>
            </w:tcBorders>
            <w:hideMark/>
          </w:tcPr>
          <w:p w14:paraId="4154F82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CW pulse</w:t>
            </w:r>
          </w:p>
        </w:tc>
      </w:tr>
      <w:tr w:rsidR="00F723C1" w:rsidRPr="00F723C1" w14:paraId="660077FA" w14:textId="77777777" w:rsidTr="00F723C1">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C34217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Tx power into antenna</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56F5E90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kW</w:t>
            </w:r>
          </w:p>
        </w:tc>
        <w:tc>
          <w:tcPr>
            <w:tcW w:w="1372" w:type="dxa"/>
            <w:tcBorders>
              <w:top w:val="single" w:sz="6" w:space="0" w:color="000000"/>
              <w:left w:val="single" w:sz="6" w:space="0" w:color="000000"/>
              <w:bottom w:val="single" w:sz="6" w:space="0" w:color="000000"/>
              <w:right w:val="single" w:sz="6" w:space="0" w:color="000000"/>
            </w:tcBorders>
            <w:hideMark/>
          </w:tcPr>
          <w:p w14:paraId="32F91D2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250</w:t>
            </w:r>
          </w:p>
        </w:tc>
        <w:tc>
          <w:tcPr>
            <w:tcW w:w="1343" w:type="dxa"/>
            <w:tcBorders>
              <w:top w:val="single" w:sz="6" w:space="0" w:color="000000"/>
              <w:left w:val="single" w:sz="6" w:space="0" w:color="000000"/>
              <w:bottom w:val="single" w:sz="6" w:space="0" w:color="000000"/>
              <w:right w:val="single" w:sz="6" w:space="0" w:color="000000"/>
            </w:tcBorders>
            <w:hideMark/>
          </w:tcPr>
          <w:p w14:paraId="19E09E8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2 800</w:t>
            </w:r>
          </w:p>
        </w:tc>
        <w:tc>
          <w:tcPr>
            <w:tcW w:w="1344" w:type="dxa"/>
            <w:tcBorders>
              <w:top w:val="single" w:sz="6" w:space="0" w:color="000000"/>
              <w:left w:val="single" w:sz="6" w:space="0" w:color="000000"/>
              <w:bottom w:val="single" w:sz="6" w:space="0" w:color="000000"/>
              <w:right w:val="single" w:sz="6" w:space="0" w:color="000000"/>
            </w:tcBorders>
            <w:hideMark/>
          </w:tcPr>
          <w:p w14:paraId="592DE1A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1 200</w:t>
            </w:r>
          </w:p>
        </w:tc>
        <w:tc>
          <w:tcPr>
            <w:tcW w:w="1372" w:type="dxa"/>
            <w:tcBorders>
              <w:top w:val="single" w:sz="6" w:space="0" w:color="000000"/>
              <w:left w:val="single" w:sz="6" w:space="0" w:color="000000"/>
              <w:bottom w:val="single" w:sz="6" w:space="0" w:color="000000"/>
              <w:right w:val="single" w:sz="6" w:space="0" w:color="000000"/>
            </w:tcBorders>
            <w:hideMark/>
          </w:tcPr>
          <w:p w14:paraId="5036AA3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1 000</w:t>
            </w:r>
          </w:p>
        </w:tc>
        <w:tc>
          <w:tcPr>
            <w:tcW w:w="1428" w:type="dxa"/>
            <w:tcBorders>
              <w:top w:val="single" w:sz="6" w:space="0" w:color="000000"/>
              <w:left w:val="single" w:sz="6" w:space="0" w:color="000000"/>
              <w:bottom w:val="single" w:sz="6" w:space="0" w:color="000000"/>
              <w:right w:val="single" w:sz="6" w:space="0" w:color="000000"/>
            </w:tcBorders>
            <w:hideMark/>
          </w:tcPr>
          <w:p w14:paraId="5C2DFFE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165</w:t>
            </w:r>
          </w:p>
        </w:tc>
        <w:tc>
          <w:tcPr>
            <w:tcW w:w="964" w:type="dxa"/>
            <w:tcBorders>
              <w:top w:val="single" w:sz="6" w:space="0" w:color="000000"/>
              <w:left w:val="single" w:sz="6" w:space="0" w:color="000000"/>
              <w:bottom w:val="single" w:sz="6" w:space="0" w:color="000000"/>
              <w:right w:val="single" w:sz="6" w:space="0" w:color="000000"/>
            </w:tcBorders>
            <w:hideMark/>
          </w:tcPr>
          <w:p w14:paraId="6BBF835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360</w:t>
            </w:r>
          </w:p>
        </w:tc>
        <w:tc>
          <w:tcPr>
            <w:tcW w:w="1134" w:type="dxa"/>
            <w:tcBorders>
              <w:top w:val="single" w:sz="6" w:space="0" w:color="000000"/>
              <w:left w:val="single" w:sz="6" w:space="0" w:color="000000"/>
              <w:bottom w:val="single" w:sz="6" w:space="0" w:color="000000"/>
              <w:right w:val="single" w:sz="6" w:space="0" w:color="000000"/>
            </w:tcBorders>
            <w:hideMark/>
          </w:tcPr>
          <w:p w14:paraId="2D1F219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285</w:t>
            </w:r>
          </w:p>
        </w:tc>
        <w:tc>
          <w:tcPr>
            <w:tcW w:w="1276" w:type="dxa"/>
            <w:tcBorders>
              <w:top w:val="single" w:sz="6" w:space="0" w:color="000000"/>
              <w:left w:val="single" w:sz="6" w:space="0" w:color="000000"/>
              <w:bottom w:val="single" w:sz="6" w:space="0" w:color="000000"/>
              <w:right w:val="single" w:sz="6" w:space="0" w:color="000000"/>
            </w:tcBorders>
            <w:hideMark/>
          </w:tcPr>
          <w:p w14:paraId="1E5938B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 or 16</w:t>
            </w:r>
          </w:p>
        </w:tc>
        <w:tc>
          <w:tcPr>
            <w:tcW w:w="1134" w:type="dxa"/>
            <w:tcBorders>
              <w:top w:val="single" w:sz="6" w:space="0" w:color="000000"/>
              <w:left w:val="single" w:sz="6" w:space="0" w:color="000000"/>
              <w:bottom w:val="single" w:sz="6" w:space="0" w:color="000000"/>
              <w:right w:val="single" w:sz="6" w:space="0" w:color="000000"/>
            </w:tcBorders>
            <w:hideMark/>
          </w:tcPr>
          <w:p w14:paraId="5FE16C3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0.1-</w:t>
            </w:r>
            <w:r w:rsidRPr="00F723C1">
              <w:rPr>
                <w:rFonts w:eastAsia="Calibri"/>
                <w:sz w:val="18"/>
                <w:szCs w:val="18"/>
                <w:lang w:val="en-US" w:eastAsia="zh-CN"/>
              </w:rPr>
              <w:br/>
              <w:t>0.4</w:t>
            </w:r>
          </w:p>
        </w:tc>
      </w:tr>
      <w:tr w:rsidR="00F723C1" w:rsidRPr="00F723C1" w14:paraId="67A091B6" w14:textId="77777777" w:rsidTr="00F723C1">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3B07AC6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Pulse width</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306DCB8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7F26BBC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1.0</w:t>
            </w:r>
          </w:p>
        </w:tc>
        <w:tc>
          <w:tcPr>
            <w:tcW w:w="1343" w:type="dxa"/>
            <w:tcBorders>
              <w:top w:val="single" w:sz="6" w:space="0" w:color="000000"/>
              <w:left w:val="single" w:sz="6" w:space="0" w:color="000000"/>
              <w:bottom w:val="single" w:sz="6" w:space="0" w:color="000000"/>
              <w:right w:val="single" w:sz="6" w:space="0" w:color="000000"/>
            </w:tcBorders>
            <w:hideMark/>
          </w:tcPr>
          <w:p w14:paraId="0BFEE68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0.25, 1.0, 5.0</w:t>
            </w:r>
          </w:p>
        </w:tc>
        <w:tc>
          <w:tcPr>
            <w:tcW w:w="1344" w:type="dxa"/>
            <w:tcBorders>
              <w:top w:val="single" w:sz="6" w:space="0" w:color="000000"/>
              <w:left w:val="single" w:sz="6" w:space="0" w:color="000000"/>
              <w:bottom w:val="single" w:sz="6" w:space="0" w:color="000000"/>
              <w:right w:val="single" w:sz="6" w:space="0" w:color="000000"/>
            </w:tcBorders>
            <w:hideMark/>
          </w:tcPr>
          <w:p w14:paraId="4CDDF6F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0.25, 0.5, 1.0</w:t>
            </w:r>
          </w:p>
        </w:tc>
        <w:tc>
          <w:tcPr>
            <w:tcW w:w="1372" w:type="dxa"/>
            <w:tcBorders>
              <w:top w:val="single" w:sz="6" w:space="0" w:color="000000"/>
              <w:left w:val="single" w:sz="6" w:space="0" w:color="000000"/>
              <w:bottom w:val="single" w:sz="6" w:space="0" w:color="000000"/>
              <w:right w:val="single" w:sz="6" w:space="0" w:color="000000"/>
            </w:tcBorders>
            <w:hideMark/>
          </w:tcPr>
          <w:p w14:paraId="7A59727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0.25-1 (unmodulated)</w:t>
            </w:r>
            <w:r w:rsidRPr="00F723C1">
              <w:rPr>
                <w:rFonts w:eastAsia="Calibri"/>
                <w:sz w:val="18"/>
                <w:szCs w:val="18"/>
                <w:lang w:val="en-US" w:eastAsia="zh-CN"/>
              </w:rPr>
              <w:br/>
              <w:t>3.1-50 (chirp)</w:t>
            </w:r>
          </w:p>
        </w:tc>
        <w:tc>
          <w:tcPr>
            <w:tcW w:w="1428" w:type="dxa"/>
            <w:tcBorders>
              <w:top w:val="single" w:sz="6" w:space="0" w:color="000000"/>
              <w:left w:val="single" w:sz="6" w:space="0" w:color="000000"/>
              <w:bottom w:val="single" w:sz="6" w:space="0" w:color="000000"/>
              <w:right w:val="single" w:sz="6" w:space="0" w:color="000000"/>
            </w:tcBorders>
            <w:hideMark/>
          </w:tcPr>
          <w:p w14:paraId="5488692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100</w:t>
            </w:r>
          </w:p>
        </w:tc>
        <w:tc>
          <w:tcPr>
            <w:tcW w:w="964" w:type="dxa"/>
            <w:tcBorders>
              <w:top w:val="single" w:sz="6" w:space="0" w:color="000000"/>
              <w:left w:val="single" w:sz="6" w:space="0" w:color="000000"/>
              <w:bottom w:val="single" w:sz="6" w:space="0" w:color="000000"/>
              <w:right w:val="single" w:sz="6" w:space="0" w:color="000000"/>
            </w:tcBorders>
            <w:hideMark/>
          </w:tcPr>
          <w:p w14:paraId="103648F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20.0</w:t>
            </w:r>
          </w:p>
        </w:tc>
        <w:tc>
          <w:tcPr>
            <w:tcW w:w="1134" w:type="dxa"/>
            <w:tcBorders>
              <w:top w:val="single" w:sz="6" w:space="0" w:color="000000"/>
              <w:left w:val="single" w:sz="6" w:space="0" w:color="000000"/>
              <w:bottom w:val="single" w:sz="6" w:space="0" w:color="000000"/>
              <w:right w:val="single" w:sz="6" w:space="0" w:color="000000"/>
            </w:tcBorders>
            <w:hideMark/>
          </w:tcPr>
          <w:p w14:paraId="0D992E9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0.1/0.25/1.0</w:t>
            </w:r>
          </w:p>
        </w:tc>
        <w:tc>
          <w:tcPr>
            <w:tcW w:w="1276" w:type="dxa"/>
            <w:tcBorders>
              <w:top w:val="single" w:sz="6" w:space="0" w:color="000000"/>
              <w:left w:val="single" w:sz="6" w:space="0" w:color="000000"/>
              <w:bottom w:val="single" w:sz="6" w:space="0" w:color="000000"/>
              <w:right w:val="single" w:sz="6" w:space="0" w:color="000000"/>
            </w:tcBorders>
            <w:hideMark/>
          </w:tcPr>
          <w:p w14:paraId="489D96B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7 or 8</w:t>
            </w:r>
          </w:p>
        </w:tc>
        <w:tc>
          <w:tcPr>
            <w:tcW w:w="1134" w:type="dxa"/>
            <w:tcBorders>
              <w:top w:val="single" w:sz="6" w:space="0" w:color="000000"/>
              <w:left w:val="single" w:sz="6" w:space="0" w:color="000000"/>
              <w:bottom w:val="single" w:sz="6" w:space="0" w:color="000000"/>
              <w:right w:val="single" w:sz="6" w:space="0" w:color="000000"/>
            </w:tcBorders>
            <w:hideMark/>
          </w:tcPr>
          <w:p w14:paraId="60ACFE3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1.0</w:t>
            </w:r>
          </w:p>
        </w:tc>
      </w:tr>
      <w:tr w:rsidR="00F723C1" w:rsidRPr="00F723C1" w14:paraId="08508EE5" w14:textId="77777777" w:rsidTr="00F723C1">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1602F33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 xml:space="preserve">Pulse rise/fall time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0A3A829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01B0B85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0.1/0.2</w:t>
            </w:r>
          </w:p>
        </w:tc>
        <w:tc>
          <w:tcPr>
            <w:tcW w:w="1343" w:type="dxa"/>
            <w:tcBorders>
              <w:top w:val="single" w:sz="6" w:space="0" w:color="000000"/>
              <w:left w:val="single" w:sz="6" w:space="0" w:color="000000"/>
              <w:bottom w:val="single" w:sz="6" w:space="0" w:color="000000"/>
              <w:right w:val="single" w:sz="6" w:space="0" w:color="000000"/>
            </w:tcBorders>
            <w:hideMark/>
          </w:tcPr>
          <w:p w14:paraId="739DBBF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0.02-0.5</w:t>
            </w:r>
          </w:p>
        </w:tc>
        <w:tc>
          <w:tcPr>
            <w:tcW w:w="1344" w:type="dxa"/>
            <w:tcBorders>
              <w:top w:val="single" w:sz="6" w:space="0" w:color="000000"/>
              <w:left w:val="single" w:sz="6" w:space="0" w:color="000000"/>
              <w:bottom w:val="single" w:sz="6" w:space="0" w:color="000000"/>
              <w:right w:val="single" w:sz="6" w:space="0" w:color="000000"/>
            </w:tcBorders>
            <w:hideMark/>
          </w:tcPr>
          <w:p w14:paraId="05421B4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0.02-0.05</w:t>
            </w:r>
          </w:p>
        </w:tc>
        <w:tc>
          <w:tcPr>
            <w:tcW w:w="1372" w:type="dxa"/>
            <w:tcBorders>
              <w:top w:val="single" w:sz="6" w:space="0" w:color="000000"/>
              <w:left w:val="single" w:sz="6" w:space="0" w:color="000000"/>
              <w:bottom w:val="single" w:sz="6" w:space="0" w:color="000000"/>
              <w:right w:val="single" w:sz="6" w:space="0" w:color="000000"/>
            </w:tcBorders>
            <w:hideMark/>
          </w:tcPr>
          <w:p w14:paraId="541D441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0.02-0.1</w:t>
            </w:r>
          </w:p>
        </w:tc>
        <w:tc>
          <w:tcPr>
            <w:tcW w:w="1428" w:type="dxa"/>
            <w:tcBorders>
              <w:top w:val="single" w:sz="6" w:space="0" w:color="000000"/>
              <w:left w:val="single" w:sz="6" w:space="0" w:color="000000"/>
              <w:bottom w:val="single" w:sz="6" w:space="0" w:color="000000"/>
              <w:right w:val="single" w:sz="6" w:space="0" w:color="000000"/>
            </w:tcBorders>
            <w:hideMark/>
          </w:tcPr>
          <w:p w14:paraId="01CA034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0.5</w:t>
            </w:r>
          </w:p>
        </w:tc>
        <w:tc>
          <w:tcPr>
            <w:tcW w:w="964" w:type="dxa"/>
            <w:tcBorders>
              <w:top w:val="single" w:sz="6" w:space="0" w:color="000000"/>
              <w:left w:val="single" w:sz="6" w:space="0" w:color="000000"/>
              <w:bottom w:val="single" w:sz="6" w:space="0" w:color="000000"/>
              <w:right w:val="single" w:sz="6" w:space="0" w:color="000000"/>
            </w:tcBorders>
            <w:hideMark/>
          </w:tcPr>
          <w:p w14:paraId="3DEC2A8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282893A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0.03/0.05/0.1</w:t>
            </w:r>
          </w:p>
        </w:tc>
        <w:tc>
          <w:tcPr>
            <w:tcW w:w="1276" w:type="dxa"/>
            <w:tcBorders>
              <w:top w:val="single" w:sz="6" w:space="0" w:color="000000"/>
              <w:left w:val="single" w:sz="6" w:space="0" w:color="000000"/>
              <w:bottom w:val="single" w:sz="6" w:space="0" w:color="000000"/>
              <w:right w:val="single" w:sz="6" w:space="0" w:color="000000"/>
            </w:tcBorders>
            <w:hideMark/>
          </w:tcPr>
          <w:p w14:paraId="37B53BE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3EC78BF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0.05</w:t>
            </w:r>
          </w:p>
        </w:tc>
      </w:tr>
      <w:tr w:rsidR="00F723C1" w:rsidRPr="00F723C1" w14:paraId="6AE2750E" w14:textId="77777777" w:rsidTr="00F723C1">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1586A1B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 xml:space="preserve">Pulse repetition rate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68F697A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proofErr w:type="spellStart"/>
            <w:r w:rsidRPr="00F723C1">
              <w:rPr>
                <w:rFonts w:eastAsia="Calibri"/>
                <w:sz w:val="18"/>
                <w:szCs w:val="18"/>
                <w:lang w:val="en-US" w:eastAsia="zh-CN"/>
              </w:rPr>
              <w:t>pps</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57241DD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3 000</w:t>
            </w:r>
          </w:p>
        </w:tc>
        <w:tc>
          <w:tcPr>
            <w:tcW w:w="1343" w:type="dxa"/>
            <w:tcBorders>
              <w:top w:val="single" w:sz="6" w:space="0" w:color="000000"/>
              <w:left w:val="single" w:sz="6" w:space="0" w:color="000000"/>
              <w:bottom w:val="single" w:sz="6" w:space="0" w:color="000000"/>
              <w:right w:val="single" w:sz="6" w:space="0" w:color="000000"/>
            </w:tcBorders>
            <w:hideMark/>
          </w:tcPr>
          <w:p w14:paraId="1F9A4C0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160, 640</w:t>
            </w:r>
          </w:p>
        </w:tc>
        <w:tc>
          <w:tcPr>
            <w:tcW w:w="1344" w:type="dxa"/>
            <w:tcBorders>
              <w:top w:val="single" w:sz="6" w:space="0" w:color="000000"/>
              <w:left w:val="single" w:sz="6" w:space="0" w:color="000000"/>
              <w:bottom w:val="single" w:sz="6" w:space="0" w:color="000000"/>
              <w:right w:val="single" w:sz="6" w:space="0" w:color="000000"/>
            </w:tcBorders>
            <w:hideMark/>
          </w:tcPr>
          <w:p w14:paraId="7D6275F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160, 640</w:t>
            </w:r>
          </w:p>
        </w:tc>
        <w:tc>
          <w:tcPr>
            <w:tcW w:w="1372" w:type="dxa"/>
            <w:tcBorders>
              <w:top w:val="single" w:sz="6" w:space="0" w:color="000000"/>
              <w:left w:val="single" w:sz="6" w:space="0" w:color="000000"/>
              <w:bottom w:val="single" w:sz="6" w:space="0" w:color="000000"/>
              <w:right w:val="single" w:sz="6" w:space="0" w:color="000000"/>
            </w:tcBorders>
            <w:hideMark/>
          </w:tcPr>
          <w:p w14:paraId="45554A8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20-1 280</w:t>
            </w:r>
          </w:p>
        </w:tc>
        <w:tc>
          <w:tcPr>
            <w:tcW w:w="1428" w:type="dxa"/>
            <w:tcBorders>
              <w:top w:val="single" w:sz="6" w:space="0" w:color="000000"/>
              <w:left w:val="single" w:sz="6" w:space="0" w:color="000000"/>
              <w:bottom w:val="single" w:sz="6" w:space="0" w:color="000000"/>
              <w:right w:val="single" w:sz="6" w:space="0" w:color="000000"/>
            </w:tcBorders>
            <w:hideMark/>
          </w:tcPr>
          <w:p w14:paraId="7418A17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320</w:t>
            </w:r>
          </w:p>
        </w:tc>
        <w:tc>
          <w:tcPr>
            <w:tcW w:w="964" w:type="dxa"/>
            <w:tcBorders>
              <w:top w:val="single" w:sz="6" w:space="0" w:color="000000"/>
              <w:left w:val="single" w:sz="6" w:space="0" w:color="000000"/>
              <w:bottom w:val="single" w:sz="6" w:space="0" w:color="000000"/>
              <w:right w:val="single" w:sz="6" w:space="0" w:color="000000"/>
            </w:tcBorders>
            <w:hideMark/>
          </w:tcPr>
          <w:p w14:paraId="6FF7213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500</w:t>
            </w:r>
          </w:p>
        </w:tc>
        <w:tc>
          <w:tcPr>
            <w:tcW w:w="1134" w:type="dxa"/>
            <w:tcBorders>
              <w:top w:val="single" w:sz="6" w:space="0" w:color="000000"/>
              <w:left w:val="single" w:sz="6" w:space="0" w:color="000000"/>
              <w:bottom w:val="single" w:sz="6" w:space="0" w:color="000000"/>
              <w:right w:val="single" w:sz="6" w:space="0" w:color="000000"/>
            </w:tcBorders>
            <w:hideMark/>
          </w:tcPr>
          <w:p w14:paraId="76C1B31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2 400/1 200/</w:t>
            </w:r>
            <w:r w:rsidRPr="00F723C1">
              <w:rPr>
                <w:rFonts w:eastAsia="Calibri"/>
                <w:sz w:val="18"/>
                <w:szCs w:val="18"/>
                <w:lang w:val="en-US" w:eastAsia="zh-CN"/>
              </w:rPr>
              <w:br/>
              <w:t>750</w:t>
            </w:r>
          </w:p>
        </w:tc>
        <w:tc>
          <w:tcPr>
            <w:tcW w:w="1276" w:type="dxa"/>
            <w:tcBorders>
              <w:top w:val="single" w:sz="6" w:space="0" w:color="000000"/>
              <w:left w:val="single" w:sz="6" w:space="0" w:color="000000"/>
              <w:bottom w:val="single" w:sz="6" w:space="0" w:color="000000"/>
              <w:right w:val="single" w:sz="6" w:space="0" w:color="000000"/>
            </w:tcBorders>
            <w:hideMark/>
          </w:tcPr>
          <w:p w14:paraId="000136A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1 000-4 000</w:t>
            </w:r>
          </w:p>
        </w:tc>
        <w:tc>
          <w:tcPr>
            <w:tcW w:w="1134" w:type="dxa"/>
            <w:tcBorders>
              <w:top w:val="single" w:sz="6" w:space="0" w:color="000000"/>
              <w:left w:val="single" w:sz="6" w:space="0" w:color="000000"/>
              <w:bottom w:val="single" w:sz="6" w:space="0" w:color="000000"/>
              <w:right w:val="single" w:sz="6" w:space="0" w:color="000000"/>
            </w:tcBorders>
            <w:hideMark/>
          </w:tcPr>
          <w:p w14:paraId="499B6E4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200-1 500</w:t>
            </w:r>
          </w:p>
        </w:tc>
      </w:tr>
      <w:tr w:rsidR="00F723C1" w:rsidRPr="00F723C1" w14:paraId="1E6531E4" w14:textId="77777777" w:rsidTr="00F723C1">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CB18AE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 xml:space="preserve">Chirp bandwidth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122B953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2D08472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319DA94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N/A</w:t>
            </w:r>
          </w:p>
        </w:tc>
        <w:tc>
          <w:tcPr>
            <w:tcW w:w="1344" w:type="dxa"/>
            <w:tcBorders>
              <w:top w:val="single" w:sz="6" w:space="0" w:color="000000"/>
              <w:left w:val="single" w:sz="6" w:space="0" w:color="000000"/>
              <w:bottom w:val="single" w:sz="6" w:space="0" w:color="000000"/>
              <w:right w:val="single" w:sz="6" w:space="0" w:color="000000"/>
            </w:tcBorders>
            <w:hideMark/>
          </w:tcPr>
          <w:p w14:paraId="087334E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46C03E6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4.0</w:t>
            </w:r>
          </w:p>
        </w:tc>
        <w:tc>
          <w:tcPr>
            <w:tcW w:w="1428" w:type="dxa"/>
            <w:tcBorders>
              <w:top w:val="single" w:sz="6" w:space="0" w:color="000000"/>
              <w:left w:val="single" w:sz="6" w:space="0" w:color="000000"/>
              <w:bottom w:val="single" w:sz="6" w:space="0" w:color="000000"/>
              <w:right w:val="single" w:sz="6" w:space="0" w:color="000000"/>
            </w:tcBorders>
            <w:hideMark/>
          </w:tcPr>
          <w:p w14:paraId="5827DF9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8.33</w:t>
            </w:r>
          </w:p>
        </w:tc>
        <w:tc>
          <w:tcPr>
            <w:tcW w:w="964" w:type="dxa"/>
            <w:tcBorders>
              <w:top w:val="single" w:sz="6" w:space="0" w:color="000000"/>
              <w:left w:val="single" w:sz="6" w:space="0" w:color="000000"/>
              <w:bottom w:val="single" w:sz="6" w:space="0" w:color="000000"/>
              <w:right w:val="single" w:sz="6" w:space="0" w:color="000000"/>
            </w:tcBorders>
            <w:hideMark/>
          </w:tcPr>
          <w:p w14:paraId="0CBAB28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1.5</w:t>
            </w:r>
          </w:p>
        </w:tc>
        <w:tc>
          <w:tcPr>
            <w:tcW w:w="1134" w:type="dxa"/>
            <w:tcBorders>
              <w:top w:val="single" w:sz="6" w:space="0" w:color="000000"/>
              <w:left w:val="single" w:sz="6" w:space="0" w:color="000000"/>
              <w:bottom w:val="single" w:sz="6" w:space="0" w:color="000000"/>
              <w:right w:val="single" w:sz="6" w:space="0" w:color="000000"/>
            </w:tcBorders>
            <w:hideMark/>
          </w:tcPr>
          <w:p w14:paraId="7160924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20D7A8F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62, 124</w:t>
            </w:r>
          </w:p>
        </w:tc>
        <w:tc>
          <w:tcPr>
            <w:tcW w:w="1134" w:type="dxa"/>
            <w:tcBorders>
              <w:top w:val="single" w:sz="6" w:space="0" w:color="000000"/>
              <w:left w:val="single" w:sz="6" w:space="0" w:color="000000"/>
              <w:bottom w:val="single" w:sz="6" w:space="0" w:color="000000"/>
              <w:right w:val="single" w:sz="6" w:space="0" w:color="000000"/>
            </w:tcBorders>
            <w:hideMark/>
          </w:tcPr>
          <w:p w14:paraId="0C7923F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N/A</w:t>
            </w:r>
          </w:p>
        </w:tc>
      </w:tr>
      <w:tr w:rsidR="00F723C1" w:rsidRPr="00F723C1" w14:paraId="590A16AE" w14:textId="77777777" w:rsidTr="00F723C1">
        <w:trPr>
          <w:trHeight w:val="774"/>
          <w:jc w:val="center"/>
        </w:trPr>
        <w:tc>
          <w:tcPr>
            <w:tcW w:w="1022" w:type="dxa"/>
            <w:tcBorders>
              <w:top w:val="single" w:sz="6" w:space="0" w:color="000000"/>
              <w:left w:val="single" w:sz="6" w:space="0" w:color="000000"/>
              <w:bottom w:val="single" w:sz="6" w:space="0" w:color="000000"/>
              <w:right w:val="nil"/>
            </w:tcBorders>
            <w:hideMark/>
          </w:tcPr>
          <w:p w14:paraId="2B37C10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RF emission bandwidth</w:t>
            </w:r>
          </w:p>
        </w:tc>
        <w:tc>
          <w:tcPr>
            <w:tcW w:w="1417" w:type="dxa"/>
            <w:tcBorders>
              <w:top w:val="single" w:sz="6" w:space="0" w:color="000000"/>
              <w:left w:val="nil"/>
              <w:bottom w:val="single" w:sz="6" w:space="0" w:color="000000"/>
              <w:right w:val="single" w:sz="6" w:space="0" w:color="000000"/>
            </w:tcBorders>
            <w:hideMark/>
          </w:tcPr>
          <w:p w14:paraId="14F53B8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–3 dB</w:t>
            </w:r>
          </w:p>
          <w:p w14:paraId="1EF8976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–20 dB</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41D55EE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31A7846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4.0</w:t>
            </w:r>
          </w:p>
          <w:p w14:paraId="028E9F1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10.0</w:t>
            </w:r>
          </w:p>
        </w:tc>
        <w:tc>
          <w:tcPr>
            <w:tcW w:w="1343" w:type="dxa"/>
            <w:tcBorders>
              <w:top w:val="single" w:sz="6" w:space="0" w:color="000000"/>
              <w:left w:val="single" w:sz="6" w:space="0" w:color="000000"/>
              <w:bottom w:val="single" w:sz="6" w:space="0" w:color="000000"/>
              <w:right w:val="single" w:sz="6" w:space="0" w:color="000000"/>
            </w:tcBorders>
            <w:hideMark/>
          </w:tcPr>
          <w:p w14:paraId="3479CFA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0.5-5</w:t>
            </w:r>
          </w:p>
        </w:tc>
        <w:tc>
          <w:tcPr>
            <w:tcW w:w="1344" w:type="dxa"/>
            <w:tcBorders>
              <w:top w:val="single" w:sz="6" w:space="0" w:color="000000"/>
              <w:left w:val="single" w:sz="6" w:space="0" w:color="000000"/>
              <w:bottom w:val="single" w:sz="6" w:space="0" w:color="000000"/>
              <w:right w:val="single" w:sz="6" w:space="0" w:color="000000"/>
            </w:tcBorders>
            <w:hideMark/>
          </w:tcPr>
          <w:p w14:paraId="4020308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0.9-3.6</w:t>
            </w:r>
          </w:p>
          <w:p w14:paraId="2DF1B8D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6.4-18</w:t>
            </w:r>
          </w:p>
        </w:tc>
        <w:tc>
          <w:tcPr>
            <w:tcW w:w="1372" w:type="dxa"/>
            <w:tcBorders>
              <w:top w:val="single" w:sz="6" w:space="0" w:color="000000"/>
              <w:left w:val="single" w:sz="6" w:space="0" w:color="000000"/>
              <w:bottom w:val="single" w:sz="6" w:space="0" w:color="000000"/>
              <w:right w:val="single" w:sz="6" w:space="0" w:color="000000"/>
            </w:tcBorders>
            <w:hideMark/>
          </w:tcPr>
          <w:p w14:paraId="2D4D63E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0.9-3.6</w:t>
            </w:r>
          </w:p>
          <w:p w14:paraId="0CFF680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6.4-18</w:t>
            </w:r>
          </w:p>
        </w:tc>
        <w:tc>
          <w:tcPr>
            <w:tcW w:w="1428" w:type="dxa"/>
            <w:tcBorders>
              <w:top w:val="single" w:sz="6" w:space="0" w:color="000000"/>
              <w:left w:val="single" w:sz="6" w:space="0" w:color="000000"/>
              <w:bottom w:val="single" w:sz="6" w:space="0" w:color="000000"/>
              <w:right w:val="single" w:sz="6" w:space="0" w:color="000000"/>
            </w:tcBorders>
            <w:hideMark/>
          </w:tcPr>
          <w:p w14:paraId="3D474BE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8.33</w:t>
            </w:r>
          </w:p>
          <w:p w14:paraId="7336E76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9.9</w:t>
            </w:r>
          </w:p>
        </w:tc>
        <w:tc>
          <w:tcPr>
            <w:tcW w:w="964" w:type="dxa"/>
            <w:tcBorders>
              <w:top w:val="single" w:sz="6" w:space="0" w:color="000000"/>
              <w:left w:val="single" w:sz="6" w:space="0" w:color="000000"/>
              <w:bottom w:val="single" w:sz="6" w:space="0" w:color="000000"/>
              <w:right w:val="single" w:sz="6" w:space="0" w:color="000000"/>
            </w:tcBorders>
            <w:hideMark/>
          </w:tcPr>
          <w:p w14:paraId="1C5947F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1.5</w:t>
            </w:r>
          </w:p>
          <w:p w14:paraId="282BBDC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1.8</w:t>
            </w:r>
          </w:p>
        </w:tc>
        <w:tc>
          <w:tcPr>
            <w:tcW w:w="1134" w:type="dxa"/>
            <w:tcBorders>
              <w:top w:val="single" w:sz="6" w:space="0" w:color="000000"/>
              <w:left w:val="single" w:sz="6" w:space="0" w:color="000000"/>
              <w:bottom w:val="single" w:sz="6" w:space="0" w:color="000000"/>
              <w:right w:val="single" w:sz="6" w:space="0" w:color="000000"/>
            </w:tcBorders>
            <w:hideMark/>
          </w:tcPr>
          <w:p w14:paraId="311D5C3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5.0/4.0/1.2</w:t>
            </w:r>
          </w:p>
          <w:p w14:paraId="4E6724F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16.5/12.5/7.0</w:t>
            </w:r>
          </w:p>
        </w:tc>
        <w:tc>
          <w:tcPr>
            <w:tcW w:w="1276" w:type="dxa"/>
            <w:tcBorders>
              <w:top w:val="single" w:sz="6" w:space="0" w:color="000000"/>
              <w:left w:val="single" w:sz="6" w:space="0" w:color="000000"/>
              <w:bottom w:val="single" w:sz="6" w:space="0" w:color="000000"/>
              <w:right w:val="single" w:sz="6" w:space="0" w:color="000000"/>
            </w:tcBorders>
            <w:hideMark/>
          </w:tcPr>
          <w:p w14:paraId="6601C4A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62, 124</w:t>
            </w:r>
          </w:p>
          <w:p w14:paraId="6CE36D2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65, 130</w:t>
            </w:r>
          </w:p>
        </w:tc>
        <w:tc>
          <w:tcPr>
            <w:tcW w:w="1134" w:type="dxa"/>
            <w:tcBorders>
              <w:top w:val="single" w:sz="6" w:space="0" w:color="000000"/>
              <w:left w:val="single" w:sz="6" w:space="0" w:color="000000"/>
              <w:bottom w:val="single" w:sz="6" w:space="0" w:color="000000"/>
              <w:right w:val="single" w:sz="6" w:space="0" w:color="000000"/>
            </w:tcBorders>
            <w:hideMark/>
          </w:tcPr>
          <w:p w14:paraId="6BE03DF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4.0</w:t>
            </w:r>
          </w:p>
          <w:p w14:paraId="14B75A2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10.0</w:t>
            </w:r>
          </w:p>
        </w:tc>
      </w:tr>
      <w:tr w:rsidR="00F723C1" w:rsidRPr="00F723C1" w14:paraId="6CA2D404" w14:textId="77777777" w:rsidTr="00F723C1">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314F7D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Antenna pattern type (pencil, fan, cosecant-squared,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0675AD4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6B856E7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s-ES" w:eastAsia="zh-CN"/>
              </w:rPr>
            </w:pPr>
            <w:proofErr w:type="spellStart"/>
            <w:r w:rsidRPr="00F723C1">
              <w:rPr>
                <w:rFonts w:eastAsia="Calibri"/>
                <w:sz w:val="18"/>
                <w:szCs w:val="18"/>
                <w:lang w:val="es-ES" w:eastAsia="zh-CN"/>
              </w:rPr>
              <w:t>Pencil</w:t>
            </w:r>
            <w:proofErr w:type="spellEnd"/>
          </w:p>
        </w:tc>
        <w:tc>
          <w:tcPr>
            <w:tcW w:w="1343" w:type="dxa"/>
            <w:tcBorders>
              <w:top w:val="single" w:sz="6" w:space="0" w:color="000000"/>
              <w:left w:val="single" w:sz="6" w:space="0" w:color="000000"/>
              <w:bottom w:val="single" w:sz="6" w:space="0" w:color="000000"/>
              <w:right w:val="single" w:sz="6" w:space="0" w:color="000000"/>
            </w:tcBorders>
            <w:hideMark/>
          </w:tcPr>
          <w:p w14:paraId="78EB6D6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s-ES" w:eastAsia="zh-CN"/>
              </w:rPr>
            </w:pPr>
            <w:proofErr w:type="spellStart"/>
            <w:r w:rsidRPr="00F723C1">
              <w:rPr>
                <w:rFonts w:eastAsia="Calibri"/>
                <w:sz w:val="18"/>
                <w:szCs w:val="18"/>
                <w:lang w:val="es-ES" w:eastAsia="zh-CN"/>
              </w:rPr>
              <w:t>Pencil</w:t>
            </w:r>
            <w:proofErr w:type="spellEnd"/>
          </w:p>
        </w:tc>
        <w:tc>
          <w:tcPr>
            <w:tcW w:w="1344" w:type="dxa"/>
            <w:tcBorders>
              <w:top w:val="single" w:sz="6" w:space="0" w:color="000000"/>
              <w:left w:val="single" w:sz="6" w:space="0" w:color="000000"/>
              <w:bottom w:val="single" w:sz="6" w:space="0" w:color="000000"/>
              <w:right w:val="single" w:sz="6" w:space="0" w:color="000000"/>
            </w:tcBorders>
            <w:hideMark/>
          </w:tcPr>
          <w:p w14:paraId="7AD0B54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s-ES" w:eastAsia="zh-CN"/>
              </w:rPr>
            </w:pPr>
            <w:proofErr w:type="spellStart"/>
            <w:r w:rsidRPr="00F723C1">
              <w:rPr>
                <w:rFonts w:eastAsia="Calibri"/>
                <w:sz w:val="18"/>
                <w:szCs w:val="18"/>
                <w:lang w:val="es-ES" w:eastAsia="zh-CN"/>
              </w:rPr>
              <w:t>Pencil</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33C81D5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Pencil</w:t>
            </w:r>
          </w:p>
        </w:tc>
        <w:tc>
          <w:tcPr>
            <w:tcW w:w="1428" w:type="dxa"/>
            <w:tcBorders>
              <w:top w:val="single" w:sz="6" w:space="0" w:color="000000"/>
              <w:left w:val="single" w:sz="6" w:space="0" w:color="000000"/>
              <w:bottom w:val="single" w:sz="6" w:space="0" w:color="000000"/>
              <w:right w:val="single" w:sz="6" w:space="0" w:color="000000"/>
            </w:tcBorders>
            <w:hideMark/>
          </w:tcPr>
          <w:p w14:paraId="1F199E3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Pencil</w:t>
            </w:r>
          </w:p>
        </w:tc>
        <w:tc>
          <w:tcPr>
            <w:tcW w:w="964" w:type="dxa"/>
            <w:tcBorders>
              <w:top w:val="single" w:sz="6" w:space="0" w:color="000000"/>
              <w:left w:val="single" w:sz="6" w:space="0" w:color="000000"/>
              <w:bottom w:val="single" w:sz="6" w:space="0" w:color="000000"/>
              <w:right w:val="single" w:sz="6" w:space="0" w:color="000000"/>
            </w:tcBorders>
            <w:hideMark/>
          </w:tcPr>
          <w:p w14:paraId="34D886F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Cosecant-squared</w:t>
            </w:r>
          </w:p>
        </w:tc>
        <w:tc>
          <w:tcPr>
            <w:tcW w:w="1134" w:type="dxa"/>
            <w:tcBorders>
              <w:top w:val="single" w:sz="6" w:space="0" w:color="000000"/>
              <w:left w:val="single" w:sz="6" w:space="0" w:color="000000"/>
              <w:bottom w:val="single" w:sz="6" w:space="0" w:color="000000"/>
              <w:right w:val="single" w:sz="6" w:space="0" w:color="000000"/>
            </w:tcBorders>
            <w:hideMark/>
          </w:tcPr>
          <w:p w14:paraId="71BF894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Fan</w:t>
            </w:r>
          </w:p>
        </w:tc>
        <w:tc>
          <w:tcPr>
            <w:tcW w:w="1276" w:type="dxa"/>
            <w:tcBorders>
              <w:top w:val="single" w:sz="6" w:space="0" w:color="000000"/>
              <w:left w:val="single" w:sz="6" w:space="0" w:color="000000"/>
              <w:bottom w:val="single" w:sz="6" w:space="0" w:color="000000"/>
              <w:right w:val="single" w:sz="6" w:space="0" w:color="000000"/>
            </w:tcBorders>
            <w:hideMark/>
          </w:tcPr>
          <w:p w14:paraId="5C023BD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Fan</w:t>
            </w:r>
          </w:p>
        </w:tc>
        <w:tc>
          <w:tcPr>
            <w:tcW w:w="1134" w:type="dxa"/>
            <w:tcBorders>
              <w:top w:val="single" w:sz="6" w:space="0" w:color="000000"/>
              <w:left w:val="single" w:sz="6" w:space="0" w:color="000000"/>
              <w:bottom w:val="single" w:sz="6" w:space="0" w:color="000000"/>
              <w:right w:val="single" w:sz="6" w:space="0" w:color="000000"/>
            </w:tcBorders>
            <w:hideMark/>
          </w:tcPr>
          <w:p w14:paraId="5CBD7E4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Pencil</w:t>
            </w:r>
          </w:p>
        </w:tc>
      </w:tr>
      <w:tr w:rsidR="00F723C1" w:rsidRPr="00F723C1" w14:paraId="187B2C6B" w14:textId="77777777" w:rsidTr="00F723C1">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3DAC965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Antenna type (reflector, phased array, slotted array,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210F547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6427B45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Parabolic</w:t>
            </w:r>
            <w:r w:rsidRPr="00F723C1">
              <w:rPr>
                <w:rFonts w:eastAsia="Calibri"/>
                <w:sz w:val="18"/>
                <w:szCs w:val="18"/>
                <w:lang w:val="en-US" w:eastAsia="zh-CN"/>
              </w:rPr>
              <w:br/>
              <w:t>reflector</w:t>
            </w:r>
          </w:p>
        </w:tc>
        <w:tc>
          <w:tcPr>
            <w:tcW w:w="1343" w:type="dxa"/>
            <w:tcBorders>
              <w:top w:val="single" w:sz="6" w:space="0" w:color="000000"/>
              <w:left w:val="single" w:sz="6" w:space="0" w:color="000000"/>
              <w:bottom w:val="single" w:sz="6" w:space="0" w:color="000000"/>
              <w:right w:val="single" w:sz="6" w:space="0" w:color="000000"/>
            </w:tcBorders>
            <w:hideMark/>
          </w:tcPr>
          <w:p w14:paraId="623F45E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Parabolic</w:t>
            </w:r>
          </w:p>
        </w:tc>
        <w:tc>
          <w:tcPr>
            <w:tcW w:w="1344" w:type="dxa"/>
            <w:tcBorders>
              <w:top w:val="single" w:sz="6" w:space="0" w:color="000000"/>
              <w:left w:val="single" w:sz="6" w:space="0" w:color="000000"/>
              <w:bottom w:val="single" w:sz="6" w:space="0" w:color="000000"/>
              <w:right w:val="single" w:sz="6" w:space="0" w:color="000000"/>
            </w:tcBorders>
            <w:hideMark/>
          </w:tcPr>
          <w:p w14:paraId="30697AE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Parabolic</w:t>
            </w:r>
          </w:p>
        </w:tc>
        <w:tc>
          <w:tcPr>
            <w:tcW w:w="1372" w:type="dxa"/>
            <w:tcBorders>
              <w:top w:val="single" w:sz="6" w:space="0" w:color="000000"/>
              <w:left w:val="single" w:sz="6" w:space="0" w:color="000000"/>
              <w:bottom w:val="single" w:sz="6" w:space="0" w:color="000000"/>
              <w:right w:val="single" w:sz="6" w:space="0" w:color="000000"/>
            </w:tcBorders>
            <w:hideMark/>
          </w:tcPr>
          <w:p w14:paraId="599C841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Phased array</w:t>
            </w:r>
          </w:p>
        </w:tc>
        <w:tc>
          <w:tcPr>
            <w:tcW w:w="1428" w:type="dxa"/>
            <w:tcBorders>
              <w:top w:val="single" w:sz="6" w:space="0" w:color="000000"/>
              <w:left w:val="single" w:sz="6" w:space="0" w:color="000000"/>
              <w:bottom w:val="single" w:sz="6" w:space="0" w:color="000000"/>
              <w:right w:val="single" w:sz="6" w:space="0" w:color="000000"/>
            </w:tcBorders>
            <w:hideMark/>
          </w:tcPr>
          <w:p w14:paraId="6483A16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Phased array</w:t>
            </w:r>
          </w:p>
        </w:tc>
        <w:tc>
          <w:tcPr>
            <w:tcW w:w="964" w:type="dxa"/>
            <w:tcBorders>
              <w:top w:val="single" w:sz="6" w:space="0" w:color="000000"/>
              <w:left w:val="single" w:sz="6" w:space="0" w:color="000000"/>
              <w:bottom w:val="single" w:sz="6" w:space="0" w:color="000000"/>
              <w:right w:val="single" w:sz="6" w:space="0" w:color="000000"/>
            </w:tcBorders>
            <w:hideMark/>
          </w:tcPr>
          <w:p w14:paraId="28D481E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Parabolic</w:t>
            </w:r>
          </w:p>
        </w:tc>
        <w:tc>
          <w:tcPr>
            <w:tcW w:w="1134" w:type="dxa"/>
            <w:tcBorders>
              <w:top w:val="single" w:sz="6" w:space="0" w:color="000000"/>
              <w:left w:val="single" w:sz="6" w:space="0" w:color="000000"/>
              <w:bottom w:val="single" w:sz="6" w:space="0" w:color="000000"/>
              <w:right w:val="single" w:sz="6" w:space="0" w:color="000000"/>
            </w:tcBorders>
            <w:hideMark/>
          </w:tcPr>
          <w:p w14:paraId="7B875FD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Travelling wave feed horn array</w:t>
            </w:r>
          </w:p>
        </w:tc>
        <w:tc>
          <w:tcPr>
            <w:tcW w:w="1276" w:type="dxa"/>
            <w:tcBorders>
              <w:top w:val="single" w:sz="6" w:space="0" w:color="000000"/>
              <w:left w:val="single" w:sz="6" w:space="0" w:color="000000"/>
              <w:bottom w:val="single" w:sz="6" w:space="0" w:color="000000"/>
              <w:right w:val="single" w:sz="6" w:space="0" w:color="000000"/>
            </w:tcBorders>
            <w:hideMark/>
          </w:tcPr>
          <w:p w14:paraId="1373AEE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Two dual polarized horns on single pedestal</w:t>
            </w:r>
          </w:p>
        </w:tc>
        <w:tc>
          <w:tcPr>
            <w:tcW w:w="1134" w:type="dxa"/>
            <w:tcBorders>
              <w:top w:val="single" w:sz="6" w:space="0" w:color="000000"/>
              <w:left w:val="single" w:sz="6" w:space="0" w:color="000000"/>
              <w:bottom w:val="single" w:sz="6" w:space="0" w:color="000000"/>
              <w:right w:val="single" w:sz="6" w:space="0" w:color="000000"/>
            </w:tcBorders>
            <w:hideMark/>
          </w:tcPr>
          <w:p w14:paraId="580A26B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Slotted array</w:t>
            </w:r>
          </w:p>
        </w:tc>
      </w:tr>
    </w:tbl>
    <w:p w14:paraId="4863CFB9" w14:textId="77777777" w:rsidR="00F723C1" w:rsidRPr="00F723C1" w:rsidRDefault="00F723C1" w:rsidP="00F723C1">
      <w:pPr>
        <w:keepNext/>
        <w:keepLines/>
        <w:pageBreakBefore/>
        <w:spacing w:before="0" w:after="120"/>
        <w:jc w:val="center"/>
        <w:textAlignment w:val="auto"/>
        <w:rPr>
          <w:rFonts w:ascii="Tms Rmn" w:eastAsia="Calibri" w:hAnsi="Tms Rmn"/>
          <w:caps/>
          <w:sz w:val="20"/>
          <w:lang w:val="en-US"/>
        </w:rPr>
      </w:pPr>
      <w:r w:rsidRPr="00F723C1">
        <w:rPr>
          <w:rFonts w:eastAsia="Calibri"/>
          <w:caps/>
          <w:sz w:val="22"/>
          <w:szCs w:val="22"/>
          <w:lang w:val="en-US"/>
        </w:rPr>
        <w:lastRenderedPageBreak/>
        <w:t>TABLE 2 (</w:t>
      </w:r>
      <w:r w:rsidRPr="00F723C1">
        <w:rPr>
          <w:rFonts w:eastAsia="Calibri"/>
          <w:i/>
          <w:iCs/>
          <w:caps/>
          <w:sz w:val="22"/>
          <w:szCs w:val="22"/>
          <w:lang w:val="en-US"/>
        </w:rPr>
        <w:t>cont.</w:t>
      </w:r>
      <w:r w:rsidRPr="00F723C1">
        <w:rPr>
          <w:rFonts w:ascii="Tms Rmn" w:eastAsia="Calibri" w:hAnsi="Tms Rmn"/>
          <w:caps/>
          <w:sz w:val="22"/>
          <w:szCs w:val="22"/>
          <w:lang w:val="en-US"/>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410"/>
        <w:gridCol w:w="1121"/>
        <w:gridCol w:w="1261"/>
        <w:gridCol w:w="1261"/>
        <w:gridCol w:w="1260"/>
        <w:gridCol w:w="1261"/>
        <w:gridCol w:w="1261"/>
        <w:gridCol w:w="1121"/>
        <w:gridCol w:w="1225"/>
        <w:gridCol w:w="1158"/>
        <w:gridCol w:w="1121"/>
      </w:tblGrid>
      <w:tr w:rsidR="00F723C1" w:rsidRPr="00F723C1" w14:paraId="4D973BB5" w14:textId="77777777" w:rsidTr="00F723C1">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3824D7A8"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val="es-ES" w:eastAsia="zh-CN"/>
              </w:rPr>
            </w:pPr>
            <w:proofErr w:type="spellStart"/>
            <w:r w:rsidRPr="00F723C1">
              <w:rPr>
                <w:rFonts w:ascii="Times New Roman Bold" w:eastAsia="Calibri" w:hAnsi="Times New Roman Bold" w:cs="Times New Roman Bold"/>
                <w:b/>
                <w:sz w:val="18"/>
                <w:szCs w:val="18"/>
                <w:lang w:val="es-ES" w:eastAsia="zh-CN"/>
              </w:rPr>
              <w:t>Characteristics</w:t>
            </w:r>
            <w:proofErr w:type="spellEnd"/>
          </w:p>
        </w:tc>
        <w:tc>
          <w:tcPr>
            <w:tcW w:w="1121" w:type="dxa"/>
            <w:tcBorders>
              <w:top w:val="single" w:sz="6" w:space="0" w:color="000000"/>
              <w:left w:val="single" w:sz="6" w:space="0" w:color="000000"/>
              <w:bottom w:val="single" w:sz="6" w:space="0" w:color="000000"/>
              <w:right w:val="single" w:sz="6" w:space="0" w:color="000000"/>
            </w:tcBorders>
            <w:vAlign w:val="center"/>
            <w:hideMark/>
          </w:tcPr>
          <w:p w14:paraId="78720DA3"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val="es-ES" w:eastAsia="zh-CN"/>
              </w:rPr>
            </w:pPr>
            <w:proofErr w:type="spellStart"/>
            <w:r w:rsidRPr="00F723C1">
              <w:rPr>
                <w:rFonts w:ascii="Times New Roman Bold" w:eastAsia="Calibri" w:hAnsi="Times New Roman Bold" w:cs="Times New Roman Bold"/>
                <w:b/>
                <w:sz w:val="18"/>
                <w:szCs w:val="18"/>
                <w:lang w:val="es-ES" w:eastAsia="zh-CN"/>
              </w:rPr>
              <w:t>Units</w:t>
            </w:r>
            <w:proofErr w:type="spellEnd"/>
          </w:p>
        </w:tc>
        <w:tc>
          <w:tcPr>
            <w:tcW w:w="1261" w:type="dxa"/>
            <w:tcBorders>
              <w:top w:val="single" w:sz="6" w:space="0" w:color="000000"/>
              <w:left w:val="single" w:sz="6" w:space="0" w:color="000000"/>
              <w:bottom w:val="single" w:sz="6" w:space="0" w:color="000000"/>
              <w:right w:val="single" w:sz="6" w:space="0" w:color="000000"/>
            </w:tcBorders>
            <w:hideMark/>
          </w:tcPr>
          <w:p w14:paraId="4A821C9A"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caps/>
                <w:sz w:val="18"/>
                <w:szCs w:val="18"/>
                <w:lang w:val="es-ES" w:eastAsia="zh-CN"/>
              </w:rPr>
            </w:pPr>
            <w:r w:rsidRPr="00F723C1">
              <w:rPr>
                <w:rFonts w:ascii="Times New Roman Bold" w:eastAsia="Calibri" w:hAnsi="Times New Roman Bold" w:cs="Times New Roman Bold"/>
                <w:b/>
                <w:sz w:val="18"/>
                <w:szCs w:val="18"/>
                <w:lang w:val="es-ES" w:eastAsia="zh-CN"/>
              </w:rPr>
              <w:t>Radar</w:t>
            </w:r>
            <w:r w:rsidRPr="00F723C1">
              <w:rPr>
                <w:rFonts w:ascii="Times New Roman Bold" w:eastAsia="Calibri" w:hAnsi="Times New Roman Bold" w:cs="Times New Roman Bold"/>
                <w:b/>
                <w:caps/>
                <w:sz w:val="18"/>
                <w:szCs w:val="18"/>
                <w:lang w:val="es-ES" w:eastAsia="zh-CN"/>
              </w:rPr>
              <w:t xml:space="preserve"> 1</w:t>
            </w:r>
          </w:p>
        </w:tc>
        <w:tc>
          <w:tcPr>
            <w:tcW w:w="1261" w:type="dxa"/>
            <w:tcBorders>
              <w:top w:val="single" w:sz="6" w:space="0" w:color="000000"/>
              <w:left w:val="single" w:sz="6" w:space="0" w:color="000000"/>
              <w:bottom w:val="single" w:sz="6" w:space="0" w:color="000000"/>
              <w:right w:val="single" w:sz="6" w:space="0" w:color="000000"/>
            </w:tcBorders>
            <w:hideMark/>
          </w:tcPr>
          <w:p w14:paraId="7C90197B"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val="es-ES" w:eastAsia="zh-CN"/>
              </w:rPr>
            </w:pPr>
            <w:r w:rsidRPr="00F723C1">
              <w:rPr>
                <w:rFonts w:ascii="Times New Roman Bold" w:eastAsia="Calibri" w:hAnsi="Times New Roman Bold" w:cs="Times New Roman Bold"/>
                <w:b/>
                <w:sz w:val="18"/>
                <w:szCs w:val="18"/>
                <w:lang w:val="es-ES" w:eastAsia="zh-CN"/>
              </w:rPr>
              <w:t>Radar</w:t>
            </w:r>
            <w:r w:rsidRPr="00F723C1">
              <w:rPr>
                <w:rFonts w:ascii="Times New Roman Bold" w:eastAsia="Calibri" w:hAnsi="Times New Roman Bold" w:cs="Times New Roman Bold"/>
                <w:b/>
                <w:caps/>
                <w:sz w:val="18"/>
                <w:szCs w:val="18"/>
                <w:lang w:val="es-ES" w:eastAsia="zh-CN"/>
              </w:rPr>
              <w:t xml:space="preserve"> 2</w:t>
            </w:r>
          </w:p>
        </w:tc>
        <w:tc>
          <w:tcPr>
            <w:tcW w:w="1260" w:type="dxa"/>
            <w:tcBorders>
              <w:top w:val="single" w:sz="6" w:space="0" w:color="000000"/>
              <w:left w:val="single" w:sz="6" w:space="0" w:color="000000"/>
              <w:bottom w:val="single" w:sz="6" w:space="0" w:color="000000"/>
              <w:right w:val="single" w:sz="6" w:space="0" w:color="000000"/>
            </w:tcBorders>
            <w:hideMark/>
          </w:tcPr>
          <w:p w14:paraId="3F2E8636"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caps/>
                <w:sz w:val="18"/>
                <w:szCs w:val="18"/>
                <w:lang w:val="es-ES" w:eastAsia="zh-CN"/>
              </w:rPr>
            </w:pPr>
            <w:r w:rsidRPr="00F723C1">
              <w:rPr>
                <w:rFonts w:ascii="Times New Roman Bold" w:eastAsia="Calibri" w:hAnsi="Times New Roman Bold" w:cs="Times New Roman Bold"/>
                <w:b/>
                <w:sz w:val="18"/>
                <w:szCs w:val="18"/>
                <w:lang w:val="es-ES" w:eastAsia="zh-CN"/>
              </w:rPr>
              <w:t>Radar 3</w:t>
            </w:r>
          </w:p>
        </w:tc>
        <w:tc>
          <w:tcPr>
            <w:tcW w:w="1261" w:type="dxa"/>
            <w:tcBorders>
              <w:top w:val="single" w:sz="6" w:space="0" w:color="000000"/>
              <w:left w:val="single" w:sz="6" w:space="0" w:color="000000"/>
              <w:bottom w:val="single" w:sz="6" w:space="0" w:color="000000"/>
              <w:right w:val="single" w:sz="6" w:space="0" w:color="000000"/>
            </w:tcBorders>
            <w:hideMark/>
          </w:tcPr>
          <w:p w14:paraId="76DF8946"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val="es-ES" w:eastAsia="zh-CN"/>
              </w:rPr>
            </w:pPr>
            <w:r w:rsidRPr="00F723C1">
              <w:rPr>
                <w:rFonts w:ascii="Times New Roman Bold" w:eastAsia="Calibri" w:hAnsi="Times New Roman Bold" w:cs="Times New Roman Bold"/>
                <w:b/>
                <w:sz w:val="18"/>
                <w:szCs w:val="18"/>
                <w:lang w:val="es-ES" w:eastAsia="zh-CN"/>
              </w:rPr>
              <w:t>Radar 4</w:t>
            </w:r>
          </w:p>
        </w:tc>
        <w:tc>
          <w:tcPr>
            <w:tcW w:w="1261" w:type="dxa"/>
            <w:tcBorders>
              <w:top w:val="single" w:sz="6" w:space="0" w:color="000000"/>
              <w:left w:val="single" w:sz="6" w:space="0" w:color="000000"/>
              <w:bottom w:val="single" w:sz="6" w:space="0" w:color="000000"/>
              <w:right w:val="single" w:sz="6" w:space="0" w:color="000000"/>
            </w:tcBorders>
            <w:hideMark/>
          </w:tcPr>
          <w:p w14:paraId="78A24374"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val="es-ES" w:eastAsia="zh-CN"/>
              </w:rPr>
            </w:pPr>
            <w:r w:rsidRPr="00F723C1">
              <w:rPr>
                <w:rFonts w:ascii="Times New Roman Bold" w:eastAsia="Calibri" w:hAnsi="Times New Roman Bold" w:cs="Times New Roman Bold"/>
                <w:b/>
                <w:sz w:val="18"/>
                <w:szCs w:val="18"/>
                <w:lang w:val="es-ES" w:eastAsia="zh-CN"/>
              </w:rPr>
              <w:t>Radar 5</w:t>
            </w:r>
          </w:p>
        </w:tc>
        <w:tc>
          <w:tcPr>
            <w:tcW w:w="1121" w:type="dxa"/>
            <w:tcBorders>
              <w:top w:val="single" w:sz="6" w:space="0" w:color="000000"/>
              <w:left w:val="single" w:sz="6" w:space="0" w:color="000000"/>
              <w:bottom w:val="single" w:sz="6" w:space="0" w:color="000000"/>
              <w:right w:val="single" w:sz="6" w:space="0" w:color="000000"/>
            </w:tcBorders>
            <w:hideMark/>
          </w:tcPr>
          <w:p w14:paraId="0402B141"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caps/>
                <w:sz w:val="18"/>
                <w:szCs w:val="18"/>
                <w:lang w:val="es-ES" w:eastAsia="zh-CN"/>
              </w:rPr>
            </w:pPr>
            <w:r w:rsidRPr="00F723C1">
              <w:rPr>
                <w:rFonts w:ascii="Times New Roman Bold" w:eastAsia="Calibri" w:hAnsi="Times New Roman Bold" w:cs="Times New Roman Bold"/>
                <w:b/>
                <w:sz w:val="18"/>
                <w:szCs w:val="18"/>
                <w:lang w:val="es-ES" w:eastAsia="zh-CN"/>
              </w:rPr>
              <w:t>Radar 6</w:t>
            </w:r>
          </w:p>
        </w:tc>
        <w:tc>
          <w:tcPr>
            <w:tcW w:w="1225" w:type="dxa"/>
            <w:tcBorders>
              <w:top w:val="single" w:sz="6" w:space="0" w:color="000000"/>
              <w:left w:val="single" w:sz="6" w:space="0" w:color="000000"/>
              <w:bottom w:val="single" w:sz="6" w:space="0" w:color="000000"/>
              <w:right w:val="single" w:sz="6" w:space="0" w:color="000000"/>
            </w:tcBorders>
            <w:hideMark/>
          </w:tcPr>
          <w:p w14:paraId="7656C4AE"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caps/>
                <w:sz w:val="18"/>
                <w:szCs w:val="18"/>
                <w:lang w:val="es-ES" w:eastAsia="zh-CN"/>
              </w:rPr>
            </w:pPr>
            <w:r w:rsidRPr="00F723C1">
              <w:rPr>
                <w:rFonts w:ascii="Times New Roman Bold" w:eastAsia="Calibri" w:hAnsi="Times New Roman Bold" w:cs="Times New Roman Bold"/>
                <w:b/>
                <w:sz w:val="18"/>
                <w:szCs w:val="18"/>
                <w:lang w:val="es-ES" w:eastAsia="zh-CN"/>
              </w:rPr>
              <w:t>Radar 7</w:t>
            </w:r>
          </w:p>
        </w:tc>
        <w:tc>
          <w:tcPr>
            <w:tcW w:w="1158" w:type="dxa"/>
            <w:tcBorders>
              <w:top w:val="single" w:sz="6" w:space="0" w:color="000000"/>
              <w:left w:val="single" w:sz="6" w:space="0" w:color="000000"/>
              <w:bottom w:val="single" w:sz="6" w:space="0" w:color="000000"/>
              <w:right w:val="single" w:sz="6" w:space="0" w:color="000000"/>
            </w:tcBorders>
            <w:hideMark/>
          </w:tcPr>
          <w:p w14:paraId="79C43EA5"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val="es-ES" w:eastAsia="zh-CN"/>
              </w:rPr>
            </w:pPr>
            <w:r w:rsidRPr="00F723C1">
              <w:rPr>
                <w:rFonts w:ascii="Times New Roman Bold" w:eastAsia="Calibri" w:hAnsi="Times New Roman Bold" w:cs="Times New Roman Bold"/>
                <w:b/>
                <w:sz w:val="18"/>
                <w:szCs w:val="18"/>
                <w:lang w:val="es-ES" w:eastAsia="zh-CN"/>
              </w:rPr>
              <w:t>Radar 8</w:t>
            </w:r>
          </w:p>
        </w:tc>
        <w:tc>
          <w:tcPr>
            <w:tcW w:w="1121" w:type="dxa"/>
            <w:tcBorders>
              <w:top w:val="single" w:sz="6" w:space="0" w:color="000000"/>
              <w:left w:val="single" w:sz="6" w:space="0" w:color="000000"/>
              <w:bottom w:val="single" w:sz="6" w:space="0" w:color="000000"/>
              <w:right w:val="single" w:sz="6" w:space="0" w:color="000000"/>
            </w:tcBorders>
            <w:hideMark/>
          </w:tcPr>
          <w:p w14:paraId="78A42E75"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val="en-US" w:eastAsia="zh-CN"/>
              </w:rPr>
            </w:pPr>
            <w:r w:rsidRPr="00F723C1">
              <w:rPr>
                <w:rFonts w:ascii="Times New Roman Bold" w:eastAsia="Calibri" w:hAnsi="Times New Roman Bold" w:cs="Times New Roman Bold"/>
                <w:b/>
                <w:sz w:val="18"/>
                <w:szCs w:val="18"/>
                <w:lang w:val="en-US" w:eastAsia="zh-CN"/>
              </w:rPr>
              <w:t>Radar 9</w:t>
            </w:r>
          </w:p>
        </w:tc>
      </w:tr>
      <w:tr w:rsidR="00F723C1" w:rsidRPr="00F723C1" w14:paraId="6F63E84C" w14:textId="77777777" w:rsidTr="00F723C1">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3DDA7CA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lang w:val="en-US" w:eastAsia="zh-CN"/>
              </w:rPr>
            </w:pPr>
            <w:r w:rsidRPr="00F723C1">
              <w:rPr>
                <w:rFonts w:eastAsia="Calibri"/>
                <w:sz w:val="18"/>
                <w:szCs w:val="22"/>
                <w:lang w:val="en-US" w:eastAsia="zh-CN"/>
              </w:rPr>
              <w:t>Antenna polarization</w:t>
            </w:r>
          </w:p>
        </w:tc>
        <w:tc>
          <w:tcPr>
            <w:tcW w:w="1121" w:type="dxa"/>
            <w:tcBorders>
              <w:top w:val="single" w:sz="6" w:space="0" w:color="000000"/>
              <w:left w:val="single" w:sz="6" w:space="0" w:color="000000"/>
              <w:bottom w:val="single" w:sz="6" w:space="0" w:color="000000"/>
              <w:right w:val="single" w:sz="6" w:space="0" w:color="000000"/>
            </w:tcBorders>
          </w:tcPr>
          <w:p w14:paraId="01EDBE3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p>
        </w:tc>
        <w:tc>
          <w:tcPr>
            <w:tcW w:w="1261" w:type="dxa"/>
            <w:tcBorders>
              <w:top w:val="single" w:sz="6" w:space="0" w:color="000000"/>
              <w:left w:val="single" w:sz="6" w:space="0" w:color="000000"/>
              <w:bottom w:val="single" w:sz="6" w:space="0" w:color="000000"/>
              <w:right w:val="single" w:sz="6" w:space="0" w:color="000000"/>
            </w:tcBorders>
            <w:hideMark/>
          </w:tcPr>
          <w:p w14:paraId="18A7BEE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7653FCE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Vertical/left-hand circular</w:t>
            </w:r>
          </w:p>
        </w:tc>
        <w:tc>
          <w:tcPr>
            <w:tcW w:w="1260" w:type="dxa"/>
            <w:tcBorders>
              <w:top w:val="single" w:sz="6" w:space="0" w:color="000000"/>
              <w:left w:val="single" w:sz="6" w:space="0" w:color="000000"/>
              <w:bottom w:val="single" w:sz="6" w:space="0" w:color="000000"/>
              <w:right w:val="single" w:sz="6" w:space="0" w:color="000000"/>
            </w:tcBorders>
            <w:hideMark/>
          </w:tcPr>
          <w:p w14:paraId="0F1A68B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032EED1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3A4AA4A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Vertical/left-hand circular</w:t>
            </w:r>
          </w:p>
        </w:tc>
        <w:tc>
          <w:tcPr>
            <w:tcW w:w="1121" w:type="dxa"/>
            <w:tcBorders>
              <w:top w:val="single" w:sz="6" w:space="0" w:color="000000"/>
              <w:left w:val="single" w:sz="6" w:space="0" w:color="000000"/>
              <w:bottom w:val="single" w:sz="6" w:space="0" w:color="000000"/>
              <w:right w:val="single" w:sz="6" w:space="0" w:color="000000"/>
            </w:tcBorders>
            <w:hideMark/>
          </w:tcPr>
          <w:p w14:paraId="5C9BB34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Horizontal</w:t>
            </w:r>
          </w:p>
        </w:tc>
        <w:tc>
          <w:tcPr>
            <w:tcW w:w="1225" w:type="dxa"/>
            <w:tcBorders>
              <w:top w:val="single" w:sz="6" w:space="0" w:color="000000"/>
              <w:left w:val="single" w:sz="6" w:space="0" w:color="000000"/>
              <w:bottom w:val="single" w:sz="6" w:space="0" w:color="000000"/>
              <w:right w:val="single" w:sz="6" w:space="0" w:color="000000"/>
            </w:tcBorders>
            <w:hideMark/>
          </w:tcPr>
          <w:p w14:paraId="5C3A5B8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Horizontal</w:t>
            </w:r>
          </w:p>
        </w:tc>
        <w:tc>
          <w:tcPr>
            <w:tcW w:w="1158" w:type="dxa"/>
            <w:tcBorders>
              <w:top w:val="single" w:sz="6" w:space="0" w:color="000000"/>
              <w:left w:val="single" w:sz="6" w:space="0" w:color="000000"/>
              <w:bottom w:val="single" w:sz="6" w:space="0" w:color="000000"/>
              <w:right w:val="single" w:sz="6" w:space="0" w:color="000000"/>
            </w:tcBorders>
            <w:hideMark/>
          </w:tcPr>
          <w:p w14:paraId="45D6199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Horizontal and vertical</w:t>
            </w:r>
          </w:p>
        </w:tc>
        <w:tc>
          <w:tcPr>
            <w:tcW w:w="1121" w:type="dxa"/>
            <w:tcBorders>
              <w:top w:val="single" w:sz="6" w:space="0" w:color="000000"/>
              <w:left w:val="single" w:sz="6" w:space="0" w:color="000000"/>
              <w:bottom w:val="single" w:sz="6" w:space="0" w:color="000000"/>
              <w:right w:val="single" w:sz="6" w:space="0" w:color="000000"/>
            </w:tcBorders>
            <w:hideMark/>
          </w:tcPr>
          <w:p w14:paraId="41A1987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Circular</w:t>
            </w:r>
          </w:p>
        </w:tc>
      </w:tr>
      <w:tr w:rsidR="00F723C1" w:rsidRPr="00F723C1" w14:paraId="5907415B" w14:textId="77777777" w:rsidTr="00F723C1">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6D3933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 xml:space="preserve">Antenna main beam gain </w:t>
            </w:r>
          </w:p>
        </w:tc>
        <w:tc>
          <w:tcPr>
            <w:tcW w:w="1121" w:type="dxa"/>
            <w:tcBorders>
              <w:top w:val="single" w:sz="6" w:space="0" w:color="000000"/>
              <w:left w:val="single" w:sz="6" w:space="0" w:color="000000"/>
              <w:bottom w:val="single" w:sz="6" w:space="0" w:color="000000"/>
              <w:right w:val="single" w:sz="6" w:space="0" w:color="000000"/>
            </w:tcBorders>
            <w:hideMark/>
          </w:tcPr>
          <w:p w14:paraId="5DC446B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proofErr w:type="spellStart"/>
            <w:r w:rsidRPr="00F723C1">
              <w:rPr>
                <w:rFonts w:eastAsia="Calibri"/>
                <w:sz w:val="18"/>
                <w:szCs w:val="22"/>
                <w:lang w:val="en-US" w:eastAsia="zh-CN"/>
              </w:rPr>
              <w:t>dBi</w:t>
            </w:r>
            <w:proofErr w:type="spellEnd"/>
          </w:p>
        </w:tc>
        <w:tc>
          <w:tcPr>
            <w:tcW w:w="1261" w:type="dxa"/>
            <w:tcBorders>
              <w:top w:val="single" w:sz="6" w:space="0" w:color="000000"/>
              <w:left w:val="single" w:sz="6" w:space="0" w:color="000000"/>
              <w:bottom w:val="single" w:sz="6" w:space="0" w:color="000000"/>
              <w:right w:val="single" w:sz="6" w:space="0" w:color="000000"/>
            </w:tcBorders>
            <w:hideMark/>
          </w:tcPr>
          <w:p w14:paraId="4DDA36E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38.3</w:t>
            </w:r>
          </w:p>
        </w:tc>
        <w:tc>
          <w:tcPr>
            <w:tcW w:w="1261" w:type="dxa"/>
            <w:tcBorders>
              <w:top w:val="single" w:sz="6" w:space="0" w:color="000000"/>
              <w:left w:val="single" w:sz="6" w:space="0" w:color="000000"/>
              <w:bottom w:val="single" w:sz="6" w:space="0" w:color="000000"/>
              <w:right w:val="single" w:sz="6" w:space="0" w:color="000000"/>
            </w:tcBorders>
            <w:hideMark/>
          </w:tcPr>
          <w:p w14:paraId="4779BE0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54</w:t>
            </w:r>
          </w:p>
        </w:tc>
        <w:tc>
          <w:tcPr>
            <w:tcW w:w="1260" w:type="dxa"/>
            <w:tcBorders>
              <w:top w:val="single" w:sz="6" w:space="0" w:color="000000"/>
              <w:left w:val="single" w:sz="6" w:space="0" w:color="000000"/>
              <w:bottom w:val="single" w:sz="6" w:space="0" w:color="000000"/>
              <w:right w:val="single" w:sz="6" w:space="0" w:color="000000"/>
            </w:tcBorders>
            <w:hideMark/>
          </w:tcPr>
          <w:p w14:paraId="247CA2A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47</w:t>
            </w:r>
          </w:p>
        </w:tc>
        <w:tc>
          <w:tcPr>
            <w:tcW w:w="1261" w:type="dxa"/>
            <w:tcBorders>
              <w:top w:val="single" w:sz="6" w:space="0" w:color="000000"/>
              <w:left w:val="single" w:sz="6" w:space="0" w:color="000000"/>
              <w:bottom w:val="single" w:sz="6" w:space="0" w:color="000000"/>
              <w:right w:val="single" w:sz="6" w:space="0" w:color="000000"/>
            </w:tcBorders>
            <w:hideMark/>
          </w:tcPr>
          <w:p w14:paraId="5C79E29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45.9</w:t>
            </w:r>
          </w:p>
        </w:tc>
        <w:tc>
          <w:tcPr>
            <w:tcW w:w="1261" w:type="dxa"/>
            <w:tcBorders>
              <w:top w:val="single" w:sz="6" w:space="0" w:color="000000"/>
              <w:left w:val="single" w:sz="6" w:space="0" w:color="000000"/>
              <w:bottom w:val="single" w:sz="6" w:space="0" w:color="000000"/>
              <w:right w:val="single" w:sz="6" w:space="0" w:color="000000"/>
            </w:tcBorders>
            <w:hideMark/>
          </w:tcPr>
          <w:p w14:paraId="4AF7DFC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42</w:t>
            </w:r>
          </w:p>
        </w:tc>
        <w:tc>
          <w:tcPr>
            <w:tcW w:w="1121" w:type="dxa"/>
            <w:tcBorders>
              <w:top w:val="single" w:sz="6" w:space="0" w:color="000000"/>
              <w:left w:val="single" w:sz="6" w:space="0" w:color="000000"/>
              <w:bottom w:val="single" w:sz="6" w:space="0" w:color="000000"/>
              <w:right w:val="single" w:sz="6" w:space="0" w:color="000000"/>
            </w:tcBorders>
            <w:hideMark/>
          </w:tcPr>
          <w:p w14:paraId="2251A6D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28.0</w:t>
            </w:r>
          </w:p>
        </w:tc>
        <w:tc>
          <w:tcPr>
            <w:tcW w:w="1225" w:type="dxa"/>
            <w:tcBorders>
              <w:top w:val="single" w:sz="6" w:space="0" w:color="000000"/>
              <w:left w:val="single" w:sz="6" w:space="0" w:color="000000"/>
              <w:bottom w:val="single" w:sz="6" w:space="0" w:color="000000"/>
              <w:right w:val="single" w:sz="6" w:space="0" w:color="000000"/>
            </w:tcBorders>
            <w:hideMark/>
          </w:tcPr>
          <w:p w14:paraId="317A917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30.0</w:t>
            </w:r>
          </w:p>
        </w:tc>
        <w:tc>
          <w:tcPr>
            <w:tcW w:w="1158" w:type="dxa"/>
            <w:tcBorders>
              <w:top w:val="single" w:sz="6" w:space="0" w:color="000000"/>
              <w:left w:val="single" w:sz="6" w:space="0" w:color="000000"/>
              <w:bottom w:val="single" w:sz="6" w:space="0" w:color="000000"/>
              <w:right w:val="single" w:sz="6" w:space="0" w:color="000000"/>
            </w:tcBorders>
            <w:hideMark/>
          </w:tcPr>
          <w:p w14:paraId="462BA31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26</w:t>
            </w:r>
          </w:p>
        </w:tc>
        <w:tc>
          <w:tcPr>
            <w:tcW w:w="1121" w:type="dxa"/>
            <w:tcBorders>
              <w:top w:val="single" w:sz="6" w:space="0" w:color="000000"/>
              <w:left w:val="single" w:sz="6" w:space="0" w:color="000000"/>
              <w:bottom w:val="single" w:sz="6" w:space="0" w:color="000000"/>
              <w:right w:val="single" w:sz="6" w:space="0" w:color="000000"/>
            </w:tcBorders>
            <w:hideMark/>
          </w:tcPr>
          <w:p w14:paraId="131CF59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30-40</w:t>
            </w:r>
          </w:p>
        </w:tc>
      </w:tr>
      <w:tr w:rsidR="00F723C1" w:rsidRPr="00F723C1" w14:paraId="3839FAEC" w14:textId="77777777" w:rsidTr="00F723C1">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663182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 xml:space="preserve">Antenna elevation beamwidth </w:t>
            </w:r>
          </w:p>
        </w:tc>
        <w:tc>
          <w:tcPr>
            <w:tcW w:w="1121" w:type="dxa"/>
            <w:tcBorders>
              <w:top w:val="single" w:sz="6" w:space="0" w:color="000000"/>
              <w:left w:val="single" w:sz="6" w:space="0" w:color="000000"/>
              <w:bottom w:val="single" w:sz="6" w:space="0" w:color="000000"/>
              <w:right w:val="single" w:sz="6" w:space="0" w:color="000000"/>
            </w:tcBorders>
            <w:hideMark/>
          </w:tcPr>
          <w:p w14:paraId="22A3413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6C092CF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2.5</w:t>
            </w:r>
          </w:p>
        </w:tc>
        <w:tc>
          <w:tcPr>
            <w:tcW w:w="1261" w:type="dxa"/>
            <w:tcBorders>
              <w:top w:val="single" w:sz="6" w:space="0" w:color="000000"/>
              <w:left w:val="single" w:sz="6" w:space="0" w:color="000000"/>
              <w:bottom w:val="single" w:sz="6" w:space="0" w:color="000000"/>
              <w:right w:val="single" w:sz="6" w:space="0" w:color="000000"/>
            </w:tcBorders>
            <w:hideMark/>
          </w:tcPr>
          <w:p w14:paraId="370F386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0.4</w:t>
            </w:r>
          </w:p>
        </w:tc>
        <w:tc>
          <w:tcPr>
            <w:tcW w:w="1260" w:type="dxa"/>
            <w:tcBorders>
              <w:top w:val="single" w:sz="6" w:space="0" w:color="000000"/>
              <w:left w:val="single" w:sz="6" w:space="0" w:color="000000"/>
              <w:bottom w:val="single" w:sz="6" w:space="0" w:color="000000"/>
              <w:right w:val="single" w:sz="6" w:space="0" w:color="000000"/>
            </w:tcBorders>
            <w:hideMark/>
          </w:tcPr>
          <w:p w14:paraId="5DF4A40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0.8</w:t>
            </w:r>
          </w:p>
        </w:tc>
        <w:tc>
          <w:tcPr>
            <w:tcW w:w="1261" w:type="dxa"/>
            <w:tcBorders>
              <w:top w:val="single" w:sz="6" w:space="0" w:color="000000"/>
              <w:left w:val="single" w:sz="6" w:space="0" w:color="000000"/>
              <w:bottom w:val="single" w:sz="6" w:space="0" w:color="000000"/>
              <w:right w:val="single" w:sz="6" w:space="0" w:color="000000"/>
            </w:tcBorders>
            <w:hideMark/>
          </w:tcPr>
          <w:p w14:paraId="0D46B3F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1.0</w:t>
            </w:r>
          </w:p>
        </w:tc>
        <w:tc>
          <w:tcPr>
            <w:tcW w:w="1261" w:type="dxa"/>
            <w:tcBorders>
              <w:top w:val="single" w:sz="6" w:space="0" w:color="000000"/>
              <w:left w:val="single" w:sz="6" w:space="0" w:color="000000"/>
              <w:bottom w:val="single" w:sz="6" w:space="0" w:color="000000"/>
              <w:right w:val="single" w:sz="6" w:space="0" w:color="000000"/>
            </w:tcBorders>
            <w:hideMark/>
          </w:tcPr>
          <w:p w14:paraId="6C72960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1.0</w:t>
            </w:r>
          </w:p>
        </w:tc>
        <w:tc>
          <w:tcPr>
            <w:tcW w:w="1121" w:type="dxa"/>
            <w:tcBorders>
              <w:top w:val="single" w:sz="6" w:space="0" w:color="000000"/>
              <w:left w:val="single" w:sz="6" w:space="0" w:color="000000"/>
              <w:bottom w:val="single" w:sz="6" w:space="0" w:color="000000"/>
              <w:right w:val="single" w:sz="6" w:space="0" w:color="000000"/>
            </w:tcBorders>
            <w:hideMark/>
          </w:tcPr>
          <w:p w14:paraId="02F30E4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24.8</w:t>
            </w:r>
          </w:p>
        </w:tc>
        <w:tc>
          <w:tcPr>
            <w:tcW w:w="1225" w:type="dxa"/>
            <w:tcBorders>
              <w:top w:val="single" w:sz="6" w:space="0" w:color="000000"/>
              <w:left w:val="single" w:sz="6" w:space="0" w:color="000000"/>
              <w:bottom w:val="single" w:sz="6" w:space="0" w:color="000000"/>
              <w:right w:val="single" w:sz="6" w:space="0" w:color="000000"/>
            </w:tcBorders>
            <w:hideMark/>
          </w:tcPr>
          <w:p w14:paraId="4176503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28.0</w:t>
            </w:r>
          </w:p>
        </w:tc>
        <w:tc>
          <w:tcPr>
            <w:tcW w:w="1158" w:type="dxa"/>
            <w:tcBorders>
              <w:top w:val="single" w:sz="6" w:space="0" w:color="000000"/>
              <w:left w:val="single" w:sz="6" w:space="0" w:color="000000"/>
              <w:bottom w:val="single" w:sz="6" w:space="0" w:color="000000"/>
              <w:right w:val="single" w:sz="6" w:space="0" w:color="000000"/>
            </w:tcBorders>
            <w:hideMark/>
          </w:tcPr>
          <w:p w14:paraId="72F12DB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28.0</w:t>
            </w:r>
          </w:p>
        </w:tc>
        <w:tc>
          <w:tcPr>
            <w:tcW w:w="1121" w:type="dxa"/>
            <w:tcBorders>
              <w:top w:val="single" w:sz="6" w:space="0" w:color="000000"/>
              <w:left w:val="single" w:sz="6" w:space="0" w:color="000000"/>
              <w:bottom w:val="single" w:sz="6" w:space="0" w:color="000000"/>
              <w:right w:val="single" w:sz="6" w:space="0" w:color="000000"/>
            </w:tcBorders>
            <w:hideMark/>
          </w:tcPr>
          <w:p w14:paraId="2972E7F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2-4</w:t>
            </w:r>
          </w:p>
        </w:tc>
      </w:tr>
      <w:tr w:rsidR="00F723C1" w:rsidRPr="00F723C1" w14:paraId="7EC2895E" w14:textId="77777777" w:rsidTr="00F723C1">
        <w:trPr>
          <w:jc w:val="center"/>
        </w:trPr>
        <w:tc>
          <w:tcPr>
            <w:tcW w:w="2409" w:type="dxa"/>
            <w:tcBorders>
              <w:top w:val="nil"/>
              <w:left w:val="single" w:sz="6" w:space="0" w:color="000000"/>
              <w:bottom w:val="single" w:sz="6" w:space="0" w:color="000000"/>
              <w:right w:val="single" w:sz="6" w:space="0" w:color="000000"/>
            </w:tcBorders>
            <w:hideMark/>
          </w:tcPr>
          <w:p w14:paraId="235C03C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 xml:space="preserve">Antenna azimuthal beamwidth </w:t>
            </w:r>
          </w:p>
        </w:tc>
        <w:tc>
          <w:tcPr>
            <w:tcW w:w="1121" w:type="dxa"/>
            <w:tcBorders>
              <w:top w:val="nil"/>
              <w:left w:val="single" w:sz="6" w:space="0" w:color="000000"/>
              <w:bottom w:val="single" w:sz="6" w:space="0" w:color="000000"/>
              <w:right w:val="single" w:sz="6" w:space="0" w:color="000000"/>
            </w:tcBorders>
            <w:hideMark/>
          </w:tcPr>
          <w:p w14:paraId="1C0AC80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eastAsia="zh-CN"/>
              </w:rPr>
              <w:t>degrees</w:t>
            </w:r>
          </w:p>
        </w:tc>
        <w:tc>
          <w:tcPr>
            <w:tcW w:w="1261" w:type="dxa"/>
            <w:tcBorders>
              <w:top w:val="nil"/>
              <w:left w:val="single" w:sz="6" w:space="0" w:color="000000"/>
              <w:bottom w:val="single" w:sz="6" w:space="0" w:color="000000"/>
              <w:right w:val="single" w:sz="6" w:space="0" w:color="000000"/>
            </w:tcBorders>
            <w:hideMark/>
          </w:tcPr>
          <w:p w14:paraId="64A8BEB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2.5</w:t>
            </w:r>
          </w:p>
        </w:tc>
        <w:tc>
          <w:tcPr>
            <w:tcW w:w="1261" w:type="dxa"/>
            <w:tcBorders>
              <w:top w:val="nil"/>
              <w:left w:val="single" w:sz="6" w:space="0" w:color="000000"/>
              <w:bottom w:val="single" w:sz="6" w:space="0" w:color="000000"/>
              <w:right w:val="single" w:sz="6" w:space="0" w:color="000000"/>
            </w:tcBorders>
            <w:hideMark/>
          </w:tcPr>
          <w:p w14:paraId="38A923D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0.4</w:t>
            </w:r>
          </w:p>
        </w:tc>
        <w:tc>
          <w:tcPr>
            <w:tcW w:w="1260" w:type="dxa"/>
            <w:tcBorders>
              <w:top w:val="nil"/>
              <w:left w:val="single" w:sz="6" w:space="0" w:color="000000"/>
              <w:bottom w:val="single" w:sz="6" w:space="0" w:color="000000"/>
              <w:right w:val="single" w:sz="6" w:space="0" w:color="000000"/>
            </w:tcBorders>
            <w:hideMark/>
          </w:tcPr>
          <w:p w14:paraId="4BD17D4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0.8</w:t>
            </w:r>
          </w:p>
        </w:tc>
        <w:tc>
          <w:tcPr>
            <w:tcW w:w="1261" w:type="dxa"/>
            <w:tcBorders>
              <w:top w:val="nil"/>
              <w:left w:val="single" w:sz="6" w:space="0" w:color="000000"/>
              <w:bottom w:val="single" w:sz="6" w:space="0" w:color="000000"/>
              <w:right w:val="single" w:sz="6" w:space="0" w:color="000000"/>
            </w:tcBorders>
            <w:hideMark/>
          </w:tcPr>
          <w:p w14:paraId="3EC0A64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1.0</w:t>
            </w:r>
          </w:p>
        </w:tc>
        <w:tc>
          <w:tcPr>
            <w:tcW w:w="1261" w:type="dxa"/>
            <w:tcBorders>
              <w:top w:val="nil"/>
              <w:left w:val="single" w:sz="6" w:space="0" w:color="000000"/>
              <w:bottom w:val="single" w:sz="6" w:space="0" w:color="000000"/>
              <w:right w:val="single" w:sz="6" w:space="0" w:color="000000"/>
            </w:tcBorders>
            <w:hideMark/>
          </w:tcPr>
          <w:p w14:paraId="7FB89BB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1.0</w:t>
            </w:r>
          </w:p>
        </w:tc>
        <w:tc>
          <w:tcPr>
            <w:tcW w:w="1121" w:type="dxa"/>
            <w:tcBorders>
              <w:top w:val="nil"/>
              <w:left w:val="single" w:sz="6" w:space="0" w:color="000000"/>
              <w:bottom w:val="single" w:sz="6" w:space="0" w:color="000000"/>
              <w:right w:val="single" w:sz="6" w:space="0" w:color="000000"/>
            </w:tcBorders>
            <w:hideMark/>
          </w:tcPr>
          <w:p w14:paraId="683A506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2.6</w:t>
            </w:r>
          </w:p>
        </w:tc>
        <w:tc>
          <w:tcPr>
            <w:tcW w:w="1225" w:type="dxa"/>
            <w:tcBorders>
              <w:top w:val="nil"/>
              <w:left w:val="single" w:sz="6" w:space="0" w:color="000000"/>
              <w:bottom w:val="single" w:sz="6" w:space="0" w:color="000000"/>
              <w:right w:val="single" w:sz="6" w:space="0" w:color="000000"/>
            </w:tcBorders>
            <w:hideMark/>
          </w:tcPr>
          <w:p w14:paraId="202AB38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1.6</w:t>
            </w:r>
          </w:p>
        </w:tc>
        <w:tc>
          <w:tcPr>
            <w:tcW w:w="1158" w:type="dxa"/>
            <w:tcBorders>
              <w:top w:val="nil"/>
              <w:left w:val="single" w:sz="6" w:space="0" w:color="000000"/>
              <w:bottom w:val="single" w:sz="6" w:space="0" w:color="000000"/>
              <w:right w:val="single" w:sz="6" w:space="0" w:color="000000"/>
            </w:tcBorders>
            <w:hideMark/>
          </w:tcPr>
          <w:p w14:paraId="2135A8B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3.0</w:t>
            </w:r>
          </w:p>
        </w:tc>
        <w:tc>
          <w:tcPr>
            <w:tcW w:w="1121" w:type="dxa"/>
            <w:tcBorders>
              <w:top w:val="nil"/>
              <w:left w:val="single" w:sz="6" w:space="0" w:color="000000"/>
              <w:bottom w:val="single" w:sz="6" w:space="0" w:color="000000"/>
              <w:right w:val="single" w:sz="6" w:space="0" w:color="000000"/>
            </w:tcBorders>
            <w:hideMark/>
          </w:tcPr>
          <w:p w14:paraId="2296658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2-4</w:t>
            </w:r>
          </w:p>
        </w:tc>
      </w:tr>
      <w:tr w:rsidR="00F723C1" w:rsidRPr="00F723C1" w14:paraId="0D4D03AB" w14:textId="77777777" w:rsidTr="00F723C1">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81CCF5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 xml:space="preserve">Antenna horizontal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544BF22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0094E9E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BDE1DC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432A4E5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90C313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73C86A4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6AA3516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36, 72</w:t>
            </w:r>
          </w:p>
        </w:tc>
        <w:tc>
          <w:tcPr>
            <w:tcW w:w="1225" w:type="dxa"/>
            <w:tcBorders>
              <w:top w:val="single" w:sz="6" w:space="0" w:color="000000"/>
              <w:left w:val="single" w:sz="6" w:space="0" w:color="000000"/>
              <w:bottom w:val="single" w:sz="6" w:space="0" w:color="000000"/>
              <w:right w:val="single" w:sz="6" w:space="0" w:color="000000"/>
            </w:tcBorders>
            <w:hideMark/>
          </w:tcPr>
          <w:p w14:paraId="1676F49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90</w:t>
            </w:r>
          </w:p>
        </w:tc>
        <w:tc>
          <w:tcPr>
            <w:tcW w:w="1158" w:type="dxa"/>
            <w:tcBorders>
              <w:top w:val="single" w:sz="6" w:space="0" w:color="000000"/>
              <w:left w:val="single" w:sz="6" w:space="0" w:color="000000"/>
              <w:bottom w:val="single" w:sz="6" w:space="0" w:color="000000"/>
              <w:right w:val="single" w:sz="6" w:space="0" w:color="000000"/>
            </w:tcBorders>
            <w:hideMark/>
          </w:tcPr>
          <w:p w14:paraId="6C92680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47AE85B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20</w:t>
            </w:r>
          </w:p>
        </w:tc>
      </w:tr>
      <w:tr w:rsidR="00F723C1" w:rsidRPr="00F723C1" w14:paraId="04D9FF46" w14:textId="77777777" w:rsidTr="00F723C1">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E927B7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 xml:space="preserve">Antenna horizontal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3497042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2087456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007E563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09BE2EA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00FCE9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975AF7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12D85AC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Continuous</w:t>
            </w:r>
          </w:p>
          <w:p w14:paraId="111EED7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after="40"/>
              <w:jc w:val="center"/>
              <w:textAlignment w:val="auto"/>
              <w:rPr>
                <w:rFonts w:eastAsia="Calibri"/>
                <w:sz w:val="18"/>
                <w:szCs w:val="22"/>
                <w:lang w:val="en-US" w:eastAsia="zh-CN"/>
              </w:rPr>
            </w:pPr>
            <w:r w:rsidRPr="00F723C1">
              <w:rPr>
                <w:rFonts w:eastAsia="Calibri"/>
                <w:sz w:val="18"/>
                <w:szCs w:val="22"/>
                <w:lang w:val="en-US" w:eastAsia="zh-CN"/>
              </w:rPr>
              <w:t>360</w:t>
            </w:r>
          </w:p>
        </w:tc>
        <w:tc>
          <w:tcPr>
            <w:tcW w:w="1225" w:type="dxa"/>
            <w:tcBorders>
              <w:top w:val="single" w:sz="6" w:space="0" w:color="000000"/>
              <w:left w:val="single" w:sz="6" w:space="0" w:color="000000"/>
              <w:bottom w:val="single" w:sz="6" w:space="0" w:color="000000"/>
              <w:right w:val="single" w:sz="6" w:space="0" w:color="000000"/>
            </w:tcBorders>
            <w:hideMark/>
          </w:tcPr>
          <w:p w14:paraId="6A87D28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30-270</w:t>
            </w:r>
          </w:p>
          <w:p w14:paraId="77A4740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Sector</w:t>
            </w:r>
          </w:p>
        </w:tc>
        <w:tc>
          <w:tcPr>
            <w:tcW w:w="1158" w:type="dxa"/>
            <w:tcBorders>
              <w:top w:val="single" w:sz="6" w:space="0" w:color="000000"/>
              <w:left w:val="single" w:sz="6" w:space="0" w:color="000000"/>
              <w:bottom w:val="single" w:sz="6" w:space="0" w:color="000000"/>
              <w:right w:val="single" w:sz="6" w:space="0" w:color="000000"/>
            </w:tcBorders>
            <w:hideMark/>
          </w:tcPr>
          <w:p w14:paraId="7B03714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Fixed to left or right of flight path</w:t>
            </w:r>
          </w:p>
        </w:tc>
        <w:tc>
          <w:tcPr>
            <w:tcW w:w="1121" w:type="dxa"/>
            <w:tcBorders>
              <w:top w:val="single" w:sz="6" w:space="0" w:color="000000"/>
              <w:left w:val="single" w:sz="6" w:space="0" w:color="000000"/>
              <w:bottom w:val="single" w:sz="6" w:space="0" w:color="000000"/>
              <w:right w:val="single" w:sz="6" w:space="0" w:color="000000"/>
            </w:tcBorders>
            <w:hideMark/>
          </w:tcPr>
          <w:p w14:paraId="4E1E8B7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Continuous</w:t>
            </w:r>
          </w:p>
        </w:tc>
      </w:tr>
      <w:tr w:rsidR="00F723C1" w:rsidRPr="00F723C1" w14:paraId="2A492B25" w14:textId="77777777" w:rsidTr="00F723C1">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3A22D12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 xml:space="preserve">Antenna vertical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64BDE1B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6389E81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3C9907A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55C6867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3C20D74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2EE743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20EC294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1EF892D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w:t>
            </w:r>
          </w:p>
        </w:tc>
        <w:tc>
          <w:tcPr>
            <w:tcW w:w="1158" w:type="dxa"/>
            <w:tcBorders>
              <w:top w:val="single" w:sz="6" w:space="0" w:color="000000"/>
              <w:left w:val="single" w:sz="6" w:space="0" w:color="000000"/>
              <w:bottom w:val="single" w:sz="6" w:space="0" w:color="000000"/>
              <w:right w:val="single" w:sz="6" w:space="0" w:color="000000"/>
            </w:tcBorders>
            <w:hideMark/>
          </w:tcPr>
          <w:p w14:paraId="4124FF5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43658FC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w:t>
            </w:r>
          </w:p>
        </w:tc>
      </w:tr>
      <w:tr w:rsidR="00F723C1" w:rsidRPr="00F723C1" w14:paraId="4B039DA6" w14:textId="77777777" w:rsidTr="00F723C1">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408F53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 xml:space="preserve">Antenna vertical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76B449D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7D80ED6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61F984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1520AC6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2182235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8927E2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46FD49F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7E0B9FB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Fixed</w:t>
            </w:r>
          </w:p>
        </w:tc>
        <w:tc>
          <w:tcPr>
            <w:tcW w:w="1158" w:type="dxa"/>
            <w:tcBorders>
              <w:top w:val="single" w:sz="6" w:space="0" w:color="000000"/>
              <w:left w:val="single" w:sz="6" w:space="0" w:color="000000"/>
              <w:bottom w:val="single" w:sz="6" w:space="0" w:color="000000"/>
              <w:right w:val="single" w:sz="6" w:space="0" w:color="000000"/>
            </w:tcBorders>
            <w:hideMark/>
          </w:tcPr>
          <w:p w14:paraId="1EFAE32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 xml:space="preserve">Fixed in elevation </w:t>
            </w:r>
            <w:r w:rsidRPr="00F723C1">
              <w:rPr>
                <w:rFonts w:eastAsia="Calibri"/>
                <w:sz w:val="18"/>
                <w:szCs w:val="22"/>
                <w:lang w:val="en-US" w:eastAsia="zh-CN"/>
              </w:rPr>
              <w:br/>
              <w:t>(–20 to –70)</w:t>
            </w:r>
          </w:p>
        </w:tc>
        <w:tc>
          <w:tcPr>
            <w:tcW w:w="1121" w:type="dxa"/>
            <w:tcBorders>
              <w:top w:val="single" w:sz="6" w:space="0" w:color="000000"/>
              <w:left w:val="single" w:sz="6" w:space="0" w:color="000000"/>
              <w:bottom w:val="single" w:sz="6" w:space="0" w:color="000000"/>
              <w:right w:val="single" w:sz="6" w:space="0" w:color="000000"/>
            </w:tcBorders>
            <w:hideMark/>
          </w:tcPr>
          <w:p w14:paraId="19EA427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N/A</w:t>
            </w:r>
          </w:p>
        </w:tc>
      </w:tr>
      <w:tr w:rsidR="00F723C1" w:rsidRPr="00F723C1" w14:paraId="538C2FD2" w14:textId="77777777" w:rsidTr="00F723C1">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4C3D6C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Antenna side</w:t>
            </w:r>
            <w:r w:rsidRPr="00F723C1">
              <w:rPr>
                <w:rFonts w:eastAsia="Calibri"/>
                <w:sz w:val="18"/>
                <w:szCs w:val="22"/>
                <w:lang w:val="en-US" w:eastAsia="zh-CN"/>
              </w:rPr>
              <w:noBreakHyphen/>
              <w:t>lobe (SL) levels (1</w:t>
            </w:r>
            <w:r w:rsidRPr="00F723C1">
              <w:rPr>
                <w:rFonts w:eastAsia="Calibri"/>
                <w:sz w:val="18"/>
                <w:szCs w:val="22"/>
                <w:vertAlign w:val="superscript"/>
                <w:lang w:val="en-US" w:eastAsia="zh-CN"/>
              </w:rPr>
              <w:t>st</w:t>
            </w:r>
            <w:r w:rsidRPr="00F723C1">
              <w:rPr>
                <w:rFonts w:eastAsia="Calibri"/>
                <w:sz w:val="18"/>
                <w:szCs w:val="22"/>
                <w:lang w:val="en-US" w:eastAsia="zh-CN"/>
              </w:rPr>
              <w:t xml:space="preserve"> SLs and remote SLs) </w:t>
            </w:r>
          </w:p>
        </w:tc>
        <w:tc>
          <w:tcPr>
            <w:tcW w:w="1121" w:type="dxa"/>
            <w:tcBorders>
              <w:top w:val="single" w:sz="6" w:space="0" w:color="000000"/>
              <w:left w:val="single" w:sz="6" w:space="0" w:color="000000"/>
              <w:bottom w:val="single" w:sz="6" w:space="0" w:color="000000"/>
              <w:right w:val="single" w:sz="6" w:space="0" w:color="000000"/>
            </w:tcBorders>
            <w:hideMark/>
          </w:tcPr>
          <w:p w14:paraId="4813523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2846754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320E087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5F66ED9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0AB543C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–22</w:t>
            </w:r>
          </w:p>
        </w:tc>
        <w:tc>
          <w:tcPr>
            <w:tcW w:w="1261" w:type="dxa"/>
            <w:tcBorders>
              <w:top w:val="single" w:sz="6" w:space="0" w:color="000000"/>
              <w:left w:val="single" w:sz="6" w:space="0" w:color="000000"/>
              <w:bottom w:val="single" w:sz="6" w:space="0" w:color="000000"/>
              <w:right w:val="single" w:sz="6" w:space="0" w:color="000000"/>
            </w:tcBorders>
            <w:hideMark/>
          </w:tcPr>
          <w:p w14:paraId="66F4CF5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58C2944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–20</w:t>
            </w:r>
          </w:p>
        </w:tc>
        <w:tc>
          <w:tcPr>
            <w:tcW w:w="1225" w:type="dxa"/>
            <w:tcBorders>
              <w:top w:val="single" w:sz="6" w:space="0" w:color="000000"/>
              <w:left w:val="single" w:sz="6" w:space="0" w:color="000000"/>
              <w:bottom w:val="single" w:sz="6" w:space="0" w:color="000000"/>
              <w:right w:val="single" w:sz="6" w:space="0" w:color="000000"/>
            </w:tcBorders>
            <w:hideMark/>
          </w:tcPr>
          <w:p w14:paraId="3BBFE5B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–25</w:t>
            </w:r>
          </w:p>
        </w:tc>
        <w:tc>
          <w:tcPr>
            <w:tcW w:w="1158" w:type="dxa"/>
            <w:tcBorders>
              <w:top w:val="single" w:sz="6" w:space="0" w:color="000000"/>
              <w:left w:val="single" w:sz="6" w:space="0" w:color="000000"/>
              <w:bottom w:val="single" w:sz="6" w:space="0" w:color="000000"/>
              <w:right w:val="single" w:sz="6" w:space="0" w:color="000000"/>
            </w:tcBorders>
            <w:hideMark/>
          </w:tcPr>
          <w:p w14:paraId="4BDCDA4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72AF8B9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–25</w:t>
            </w:r>
          </w:p>
        </w:tc>
      </w:tr>
      <w:tr w:rsidR="00F723C1" w:rsidRPr="00F723C1" w14:paraId="41FCA9D7" w14:textId="77777777" w:rsidTr="00F723C1">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4137C3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 xml:space="preserve">Antenna height </w:t>
            </w:r>
          </w:p>
        </w:tc>
        <w:tc>
          <w:tcPr>
            <w:tcW w:w="1121" w:type="dxa"/>
            <w:tcBorders>
              <w:top w:val="single" w:sz="6" w:space="0" w:color="000000"/>
              <w:left w:val="single" w:sz="6" w:space="0" w:color="000000"/>
              <w:bottom w:val="single" w:sz="6" w:space="0" w:color="000000"/>
              <w:right w:val="single" w:sz="6" w:space="0" w:color="000000"/>
            </w:tcBorders>
            <w:hideMark/>
          </w:tcPr>
          <w:p w14:paraId="3A90CCD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eastAsia="zh-CN"/>
              </w:rPr>
              <w:t>m</w:t>
            </w:r>
          </w:p>
        </w:tc>
        <w:tc>
          <w:tcPr>
            <w:tcW w:w="1261" w:type="dxa"/>
            <w:tcBorders>
              <w:top w:val="single" w:sz="6" w:space="0" w:color="000000"/>
              <w:left w:val="single" w:sz="6" w:space="0" w:color="000000"/>
              <w:bottom w:val="single" w:sz="6" w:space="0" w:color="000000"/>
              <w:right w:val="single" w:sz="6" w:space="0" w:color="000000"/>
            </w:tcBorders>
            <w:hideMark/>
          </w:tcPr>
          <w:p w14:paraId="600EB71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2F937BB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47FD434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8-20</w:t>
            </w:r>
          </w:p>
        </w:tc>
        <w:tc>
          <w:tcPr>
            <w:tcW w:w="1261" w:type="dxa"/>
            <w:tcBorders>
              <w:top w:val="single" w:sz="6" w:space="0" w:color="000000"/>
              <w:left w:val="single" w:sz="6" w:space="0" w:color="000000"/>
              <w:bottom w:val="single" w:sz="6" w:space="0" w:color="000000"/>
              <w:right w:val="single" w:sz="6" w:space="0" w:color="000000"/>
            </w:tcBorders>
            <w:hideMark/>
          </w:tcPr>
          <w:p w14:paraId="5A0B4FB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7EFEE80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20</w:t>
            </w:r>
          </w:p>
        </w:tc>
        <w:tc>
          <w:tcPr>
            <w:tcW w:w="1121" w:type="dxa"/>
            <w:tcBorders>
              <w:top w:val="single" w:sz="6" w:space="0" w:color="000000"/>
              <w:left w:val="single" w:sz="6" w:space="0" w:color="000000"/>
              <w:bottom w:val="single" w:sz="6" w:space="0" w:color="000000"/>
              <w:right w:val="single" w:sz="6" w:space="0" w:color="000000"/>
            </w:tcBorders>
            <w:hideMark/>
          </w:tcPr>
          <w:p w14:paraId="1418B46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40</w:t>
            </w:r>
          </w:p>
        </w:tc>
        <w:tc>
          <w:tcPr>
            <w:tcW w:w="1225" w:type="dxa"/>
            <w:tcBorders>
              <w:top w:val="single" w:sz="6" w:space="0" w:color="000000"/>
              <w:left w:val="single" w:sz="6" w:space="0" w:color="000000"/>
              <w:bottom w:val="single" w:sz="6" w:space="0" w:color="000000"/>
              <w:right w:val="single" w:sz="6" w:space="0" w:color="000000"/>
            </w:tcBorders>
            <w:hideMark/>
          </w:tcPr>
          <w:p w14:paraId="12CEAFE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40</w:t>
            </w:r>
          </w:p>
        </w:tc>
        <w:tc>
          <w:tcPr>
            <w:tcW w:w="1158" w:type="dxa"/>
            <w:tcBorders>
              <w:top w:val="single" w:sz="6" w:space="0" w:color="000000"/>
              <w:left w:val="single" w:sz="6" w:space="0" w:color="000000"/>
              <w:bottom w:val="single" w:sz="6" w:space="0" w:color="000000"/>
              <w:right w:val="single" w:sz="6" w:space="0" w:color="000000"/>
            </w:tcBorders>
            <w:hideMark/>
          </w:tcPr>
          <w:p w14:paraId="1E3F503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To 8 000</w:t>
            </w:r>
          </w:p>
        </w:tc>
        <w:tc>
          <w:tcPr>
            <w:tcW w:w="1121" w:type="dxa"/>
            <w:tcBorders>
              <w:top w:val="single" w:sz="6" w:space="0" w:color="000000"/>
              <w:left w:val="single" w:sz="6" w:space="0" w:color="000000"/>
              <w:bottom w:val="single" w:sz="6" w:space="0" w:color="000000"/>
              <w:right w:val="single" w:sz="6" w:space="0" w:color="000000"/>
            </w:tcBorders>
            <w:hideMark/>
          </w:tcPr>
          <w:p w14:paraId="7DF52E4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9 000</w:t>
            </w:r>
          </w:p>
        </w:tc>
      </w:tr>
      <w:tr w:rsidR="00F723C1" w:rsidRPr="00F723C1" w14:paraId="612831B7" w14:textId="77777777" w:rsidTr="00F723C1">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150C6D5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Receiver IF 3 dB bandwidth</w:t>
            </w:r>
          </w:p>
        </w:tc>
        <w:tc>
          <w:tcPr>
            <w:tcW w:w="1121" w:type="dxa"/>
            <w:tcBorders>
              <w:top w:val="single" w:sz="6" w:space="0" w:color="000000"/>
              <w:left w:val="single" w:sz="6" w:space="0" w:color="000000"/>
              <w:bottom w:val="single" w:sz="6" w:space="0" w:color="000000"/>
              <w:right w:val="single" w:sz="6" w:space="0" w:color="000000"/>
            </w:tcBorders>
            <w:hideMark/>
          </w:tcPr>
          <w:p w14:paraId="18CC042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eastAsia="zh-CN"/>
              </w:rPr>
              <w:t>MHz</w:t>
            </w:r>
          </w:p>
        </w:tc>
        <w:tc>
          <w:tcPr>
            <w:tcW w:w="1261" w:type="dxa"/>
            <w:tcBorders>
              <w:top w:val="single" w:sz="6" w:space="0" w:color="000000"/>
              <w:left w:val="single" w:sz="6" w:space="0" w:color="000000"/>
              <w:bottom w:val="single" w:sz="6" w:space="0" w:color="000000"/>
              <w:right w:val="single" w:sz="6" w:space="0" w:color="000000"/>
            </w:tcBorders>
            <w:hideMark/>
          </w:tcPr>
          <w:p w14:paraId="65C7A8E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w:t>
            </w:r>
          </w:p>
        </w:tc>
        <w:tc>
          <w:tcPr>
            <w:tcW w:w="1261" w:type="dxa"/>
            <w:tcBorders>
              <w:top w:val="single" w:sz="6" w:space="0" w:color="000000"/>
              <w:left w:val="single" w:sz="6" w:space="0" w:color="000000"/>
              <w:bottom w:val="single" w:sz="6" w:space="0" w:color="000000"/>
              <w:right w:val="single" w:sz="6" w:space="0" w:color="000000"/>
            </w:tcBorders>
            <w:hideMark/>
          </w:tcPr>
          <w:p w14:paraId="37A6846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4.8, 2.4, 0.25</w:t>
            </w:r>
          </w:p>
        </w:tc>
        <w:tc>
          <w:tcPr>
            <w:tcW w:w="1260" w:type="dxa"/>
            <w:tcBorders>
              <w:top w:val="single" w:sz="6" w:space="0" w:color="000000"/>
              <w:left w:val="single" w:sz="6" w:space="0" w:color="000000"/>
              <w:bottom w:val="single" w:sz="6" w:space="0" w:color="000000"/>
              <w:right w:val="single" w:sz="6" w:space="0" w:color="000000"/>
            </w:tcBorders>
            <w:hideMark/>
          </w:tcPr>
          <w:p w14:paraId="0A31190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4, 2, 1</w:t>
            </w:r>
          </w:p>
        </w:tc>
        <w:tc>
          <w:tcPr>
            <w:tcW w:w="1261" w:type="dxa"/>
            <w:tcBorders>
              <w:top w:val="single" w:sz="6" w:space="0" w:color="000000"/>
              <w:left w:val="single" w:sz="6" w:space="0" w:color="000000"/>
              <w:bottom w:val="single" w:sz="6" w:space="0" w:color="000000"/>
              <w:right w:val="single" w:sz="6" w:space="0" w:color="000000"/>
            </w:tcBorders>
            <w:hideMark/>
          </w:tcPr>
          <w:p w14:paraId="189A570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2-8</w:t>
            </w:r>
          </w:p>
        </w:tc>
        <w:tc>
          <w:tcPr>
            <w:tcW w:w="1261" w:type="dxa"/>
            <w:tcBorders>
              <w:top w:val="single" w:sz="6" w:space="0" w:color="000000"/>
              <w:left w:val="single" w:sz="6" w:space="0" w:color="000000"/>
              <w:bottom w:val="single" w:sz="6" w:space="0" w:color="000000"/>
              <w:right w:val="single" w:sz="6" w:space="0" w:color="000000"/>
            </w:tcBorders>
            <w:hideMark/>
          </w:tcPr>
          <w:p w14:paraId="7409321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8</w:t>
            </w:r>
          </w:p>
        </w:tc>
        <w:tc>
          <w:tcPr>
            <w:tcW w:w="1121" w:type="dxa"/>
            <w:tcBorders>
              <w:top w:val="single" w:sz="6" w:space="0" w:color="000000"/>
              <w:left w:val="single" w:sz="6" w:space="0" w:color="000000"/>
              <w:bottom w:val="single" w:sz="6" w:space="0" w:color="000000"/>
              <w:right w:val="single" w:sz="6" w:space="0" w:color="000000"/>
            </w:tcBorders>
            <w:hideMark/>
          </w:tcPr>
          <w:p w14:paraId="1FD4271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1.5</w:t>
            </w:r>
          </w:p>
        </w:tc>
        <w:tc>
          <w:tcPr>
            <w:tcW w:w="1225" w:type="dxa"/>
            <w:tcBorders>
              <w:top w:val="single" w:sz="6" w:space="0" w:color="000000"/>
              <w:left w:val="single" w:sz="6" w:space="0" w:color="000000"/>
              <w:bottom w:val="single" w:sz="6" w:space="0" w:color="000000"/>
              <w:right w:val="single" w:sz="6" w:space="0" w:color="000000"/>
            </w:tcBorders>
            <w:hideMark/>
          </w:tcPr>
          <w:p w14:paraId="28ECDC8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1.2, 10</w:t>
            </w:r>
          </w:p>
        </w:tc>
        <w:tc>
          <w:tcPr>
            <w:tcW w:w="1158" w:type="dxa"/>
            <w:tcBorders>
              <w:top w:val="single" w:sz="6" w:space="0" w:color="000000"/>
              <w:left w:val="single" w:sz="6" w:space="0" w:color="000000"/>
              <w:bottom w:val="single" w:sz="6" w:space="0" w:color="000000"/>
              <w:right w:val="single" w:sz="6" w:space="0" w:color="000000"/>
            </w:tcBorders>
            <w:hideMark/>
          </w:tcPr>
          <w:p w14:paraId="21D3DBF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90, 147</w:t>
            </w:r>
          </w:p>
        </w:tc>
        <w:tc>
          <w:tcPr>
            <w:tcW w:w="1121" w:type="dxa"/>
            <w:tcBorders>
              <w:top w:val="single" w:sz="6" w:space="0" w:color="000000"/>
              <w:left w:val="single" w:sz="6" w:space="0" w:color="000000"/>
              <w:bottom w:val="single" w:sz="6" w:space="0" w:color="000000"/>
              <w:right w:val="single" w:sz="6" w:space="0" w:color="000000"/>
            </w:tcBorders>
            <w:hideMark/>
          </w:tcPr>
          <w:p w14:paraId="57AB494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w:t>
            </w:r>
          </w:p>
        </w:tc>
      </w:tr>
      <w:tr w:rsidR="00F723C1" w:rsidRPr="00F723C1" w14:paraId="1A349B2E" w14:textId="77777777" w:rsidTr="00F723C1">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E08276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 xml:space="preserve">Receiver noise figure </w:t>
            </w:r>
          </w:p>
        </w:tc>
        <w:tc>
          <w:tcPr>
            <w:tcW w:w="1121" w:type="dxa"/>
            <w:tcBorders>
              <w:top w:val="single" w:sz="6" w:space="0" w:color="000000"/>
              <w:left w:val="single" w:sz="6" w:space="0" w:color="000000"/>
              <w:bottom w:val="single" w:sz="6" w:space="0" w:color="000000"/>
              <w:right w:val="single" w:sz="6" w:space="0" w:color="000000"/>
            </w:tcBorders>
            <w:hideMark/>
          </w:tcPr>
          <w:p w14:paraId="79DC5FC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16541CF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6</w:t>
            </w:r>
          </w:p>
        </w:tc>
        <w:tc>
          <w:tcPr>
            <w:tcW w:w="1261" w:type="dxa"/>
            <w:tcBorders>
              <w:top w:val="single" w:sz="6" w:space="0" w:color="000000"/>
              <w:left w:val="single" w:sz="6" w:space="0" w:color="000000"/>
              <w:bottom w:val="single" w:sz="6" w:space="0" w:color="000000"/>
              <w:right w:val="single" w:sz="6" w:space="0" w:color="000000"/>
            </w:tcBorders>
            <w:hideMark/>
          </w:tcPr>
          <w:p w14:paraId="33E7A29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5</w:t>
            </w:r>
          </w:p>
        </w:tc>
        <w:tc>
          <w:tcPr>
            <w:tcW w:w="1260" w:type="dxa"/>
            <w:tcBorders>
              <w:top w:val="single" w:sz="6" w:space="0" w:color="000000"/>
              <w:left w:val="single" w:sz="6" w:space="0" w:color="000000"/>
              <w:bottom w:val="single" w:sz="6" w:space="0" w:color="000000"/>
              <w:right w:val="single" w:sz="6" w:space="0" w:color="000000"/>
            </w:tcBorders>
            <w:hideMark/>
          </w:tcPr>
          <w:p w14:paraId="5856696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5</w:t>
            </w:r>
          </w:p>
        </w:tc>
        <w:tc>
          <w:tcPr>
            <w:tcW w:w="1261" w:type="dxa"/>
            <w:tcBorders>
              <w:top w:val="single" w:sz="6" w:space="0" w:color="000000"/>
              <w:left w:val="single" w:sz="6" w:space="0" w:color="000000"/>
              <w:bottom w:val="single" w:sz="6" w:space="0" w:color="000000"/>
              <w:right w:val="single" w:sz="6" w:space="0" w:color="000000"/>
            </w:tcBorders>
            <w:hideMark/>
          </w:tcPr>
          <w:p w14:paraId="061684B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11</w:t>
            </w:r>
          </w:p>
        </w:tc>
        <w:tc>
          <w:tcPr>
            <w:tcW w:w="1261" w:type="dxa"/>
            <w:tcBorders>
              <w:top w:val="single" w:sz="6" w:space="0" w:color="000000"/>
              <w:left w:val="single" w:sz="6" w:space="0" w:color="000000"/>
              <w:bottom w:val="single" w:sz="6" w:space="0" w:color="000000"/>
              <w:right w:val="single" w:sz="6" w:space="0" w:color="000000"/>
            </w:tcBorders>
            <w:hideMark/>
          </w:tcPr>
          <w:p w14:paraId="28EF04D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5</w:t>
            </w:r>
          </w:p>
        </w:tc>
        <w:tc>
          <w:tcPr>
            <w:tcW w:w="1121" w:type="dxa"/>
            <w:tcBorders>
              <w:top w:val="single" w:sz="6" w:space="0" w:color="000000"/>
              <w:left w:val="single" w:sz="6" w:space="0" w:color="000000"/>
              <w:bottom w:val="single" w:sz="6" w:space="0" w:color="000000"/>
              <w:right w:val="single" w:sz="6" w:space="0" w:color="000000"/>
            </w:tcBorders>
            <w:hideMark/>
          </w:tcPr>
          <w:p w14:paraId="7499EFE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5</w:t>
            </w:r>
          </w:p>
        </w:tc>
        <w:tc>
          <w:tcPr>
            <w:tcW w:w="1225" w:type="dxa"/>
            <w:tcBorders>
              <w:top w:val="single" w:sz="6" w:space="0" w:color="000000"/>
              <w:left w:val="single" w:sz="6" w:space="0" w:color="000000"/>
              <w:bottom w:val="single" w:sz="6" w:space="0" w:color="000000"/>
              <w:right w:val="single" w:sz="6" w:space="0" w:color="000000"/>
            </w:tcBorders>
            <w:hideMark/>
          </w:tcPr>
          <w:p w14:paraId="5094EFB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10</w:t>
            </w:r>
          </w:p>
        </w:tc>
        <w:tc>
          <w:tcPr>
            <w:tcW w:w="1158" w:type="dxa"/>
            <w:tcBorders>
              <w:top w:val="single" w:sz="6" w:space="0" w:color="000000"/>
              <w:left w:val="single" w:sz="6" w:space="0" w:color="000000"/>
              <w:bottom w:val="single" w:sz="6" w:space="0" w:color="000000"/>
              <w:right w:val="single" w:sz="6" w:space="0" w:color="000000"/>
            </w:tcBorders>
            <w:hideMark/>
          </w:tcPr>
          <w:p w14:paraId="7CBD434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4.9</w:t>
            </w:r>
          </w:p>
        </w:tc>
        <w:tc>
          <w:tcPr>
            <w:tcW w:w="1121" w:type="dxa"/>
            <w:tcBorders>
              <w:top w:val="single" w:sz="6" w:space="0" w:color="000000"/>
              <w:left w:val="single" w:sz="6" w:space="0" w:color="000000"/>
              <w:bottom w:val="single" w:sz="6" w:space="0" w:color="000000"/>
              <w:right w:val="single" w:sz="6" w:space="0" w:color="000000"/>
            </w:tcBorders>
            <w:hideMark/>
          </w:tcPr>
          <w:p w14:paraId="03CAE80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3.5</w:t>
            </w:r>
          </w:p>
        </w:tc>
      </w:tr>
      <w:tr w:rsidR="00F723C1" w:rsidRPr="00F723C1" w14:paraId="4DF530C9" w14:textId="77777777" w:rsidTr="00F723C1">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F31FB7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fr-CH" w:eastAsia="zh-CN"/>
              </w:rPr>
            </w:pPr>
            <w:r w:rsidRPr="00F723C1">
              <w:rPr>
                <w:rFonts w:eastAsia="Calibri"/>
                <w:sz w:val="18"/>
                <w:szCs w:val="22"/>
                <w:lang w:val="fr-CH" w:eastAsia="zh-CN"/>
              </w:rPr>
              <w:t xml:space="preserve">Minimum discernable signal </w:t>
            </w:r>
          </w:p>
        </w:tc>
        <w:tc>
          <w:tcPr>
            <w:tcW w:w="1121" w:type="dxa"/>
            <w:tcBorders>
              <w:top w:val="single" w:sz="6" w:space="0" w:color="000000"/>
              <w:left w:val="single" w:sz="6" w:space="0" w:color="000000"/>
              <w:bottom w:val="single" w:sz="6" w:space="0" w:color="000000"/>
              <w:right w:val="single" w:sz="6" w:space="0" w:color="000000"/>
            </w:tcBorders>
            <w:hideMark/>
          </w:tcPr>
          <w:p w14:paraId="6B89EB0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fr-CH" w:eastAsia="zh-CN"/>
              </w:rPr>
            </w:pPr>
            <w:r w:rsidRPr="00F723C1">
              <w:rPr>
                <w:rFonts w:eastAsia="Calibri"/>
                <w:sz w:val="18"/>
                <w:szCs w:val="22"/>
                <w:lang w:eastAsia="zh-CN"/>
              </w:rPr>
              <w:t>dBm</w:t>
            </w:r>
          </w:p>
        </w:tc>
        <w:tc>
          <w:tcPr>
            <w:tcW w:w="1261" w:type="dxa"/>
            <w:tcBorders>
              <w:top w:val="single" w:sz="6" w:space="0" w:color="000000"/>
              <w:left w:val="single" w:sz="6" w:space="0" w:color="000000"/>
              <w:bottom w:val="single" w:sz="6" w:space="0" w:color="000000"/>
              <w:right w:val="single" w:sz="6" w:space="0" w:color="000000"/>
            </w:tcBorders>
            <w:hideMark/>
          </w:tcPr>
          <w:p w14:paraId="250B9A0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–105</w:t>
            </w:r>
          </w:p>
        </w:tc>
        <w:tc>
          <w:tcPr>
            <w:tcW w:w="1261" w:type="dxa"/>
            <w:tcBorders>
              <w:top w:val="single" w:sz="6" w:space="0" w:color="000000"/>
              <w:left w:val="single" w:sz="6" w:space="0" w:color="000000"/>
              <w:bottom w:val="single" w:sz="6" w:space="0" w:color="000000"/>
              <w:right w:val="single" w:sz="6" w:space="0" w:color="000000"/>
            </w:tcBorders>
            <w:hideMark/>
          </w:tcPr>
          <w:p w14:paraId="4920066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–107</w:t>
            </w:r>
          </w:p>
        </w:tc>
        <w:tc>
          <w:tcPr>
            <w:tcW w:w="1260" w:type="dxa"/>
            <w:tcBorders>
              <w:top w:val="single" w:sz="6" w:space="0" w:color="000000"/>
              <w:left w:val="single" w:sz="6" w:space="0" w:color="000000"/>
              <w:bottom w:val="single" w:sz="6" w:space="0" w:color="000000"/>
              <w:right w:val="single" w:sz="6" w:space="0" w:color="000000"/>
            </w:tcBorders>
            <w:hideMark/>
          </w:tcPr>
          <w:p w14:paraId="6CA3A3A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–100</w:t>
            </w:r>
          </w:p>
        </w:tc>
        <w:tc>
          <w:tcPr>
            <w:tcW w:w="1261" w:type="dxa"/>
            <w:tcBorders>
              <w:top w:val="single" w:sz="6" w:space="0" w:color="000000"/>
              <w:left w:val="single" w:sz="6" w:space="0" w:color="000000"/>
              <w:bottom w:val="single" w:sz="6" w:space="0" w:color="000000"/>
              <w:right w:val="single" w:sz="6" w:space="0" w:color="000000"/>
            </w:tcBorders>
            <w:hideMark/>
          </w:tcPr>
          <w:p w14:paraId="5CC9CA2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–107, –117</w:t>
            </w:r>
          </w:p>
        </w:tc>
        <w:tc>
          <w:tcPr>
            <w:tcW w:w="1261" w:type="dxa"/>
            <w:tcBorders>
              <w:top w:val="single" w:sz="6" w:space="0" w:color="000000"/>
              <w:left w:val="single" w:sz="6" w:space="0" w:color="000000"/>
              <w:bottom w:val="single" w:sz="6" w:space="0" w:color="000000"/>
              <w:right w:val="single" w:sz="6" w:space="0" w:color="000000"/>
            </w:tcBorders>
            <w:hideMark/>
          </w:tcPr>
          <w:p w14:paraId="445E2D7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–100</w:t>
            </w:r>
          </w:p>
        </w:tc>
        <w:tc>
          <w:tcPr>
            <w:tcW w:w="1121" w:type="dxa"/>
            <w:tcBorders>
              <w:top w:val="single" w:sz="6" w:space="0" w:color="000000"/>
              <w:left w:val="single" w:sz="6" w:space="0" w:color="000000"/>
              <w:bottom w:val="single" w:sz="6" w:space="0" w:color="000000"/>
              <w:right w:val="single" w:sz="6" w:space="0" w:color="000000"/>
            </w:tcBorders>
            <w:hideMark/>
          </w:tcPr>
          <w:p w14:paraId="6C01FCA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–107</w:t>
            </w:r>
          </w:p>
        </w:tc>
        <w:tc>
          <w:tcPr>
            <w:tcW w:w="1225" w:type="dxa"/>
            <w:tcBorders>
              <w:top w:val="single" w:sz="6" w:space="0" w:color="000000"/>
              <w:left w:val="single" w:sz="6" w:space="0" w:color="000000"/>
              <w:bottom w:val="single" w:sz="6" w:space="0" w:color="000000"/>
              <w:right w:val="single" w:sz="6" w:space="0" w:color="000000"/>
            </w:tcBorders>
            <w:hideMark/>
          </w:tcPr>
          <w:p w14:paraId="234659C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–94 (short/medium pulse)</w:t>
            </w:r>
          </w:p>
          <w:p w14:paraId="5CEEE94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 xml:space="preserve">–102 </w:t>
            </w:r>
            <w:r w:rsidRPr="00F723C1">
              <w:rPr>
                <w:rFonts w:eastAsia="Calibri"/>
                <w:sz w:val="18"/>
                <w:szCs w:val="22"/>
                <w:lang w:val="en-US" w:eastAsia="zh-CN"/>
              </w:rPr>
              <w:br/>
              <w:t>(wide pulse)</w:t>
            </w:r>
          </w:p>
        </w:tc>
        <w:tc>
          <w:tcPr>
            <w:tcW w:w="1158" w:type="dxa"/>
            <w:tcBorders>
              <w:top w:val="single" w:sz="6" w:space="0" w:color="000000"/>
              <w:left w:val="single" w:sz="6" w:space="0" w:color="000000"/>
              <w:bottom w:val="single" w:sz="6" w:space="0" w:color="000000"/>
              <w:right w:val="single" w:sz="6" w:space="0" w:color="000000"/>
            </w:tcBorders>
            <w:hideMark/>
          </w:tcPr>
          <w:p w14:paraId="5479302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–90, –87</w:t>
            </w:r>
          </w:p>
        </w:tc>
        <w:tc>
          <w:tcPr>
            <w:tcW w:w="1121" w:type="dxa"/>
            <w:tcBorders>
              <w:top w:val="single" w:sz="6" w:space="0" w:color="000000"/>
              <w:left w:val="single" w:sz="6" w:space="0" w:color="000000"/>
              <w:bottom w:val="single" w:sz="6" w:space="0" w:color="000000"/>
              <w:right w:val="single" w:sz="6" w:space="0" w:color="000000"/>
            </w:tcBorders>
            <w:hideMark/>
          </w:tcPr>
          <w:p w14:paraId="4839015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r w:rsidRPr="00F723C1">
              <w:rPr>
                <w:rFonts w:eastAsia="Calibri"/>
                <w:sz w:val="18"/>
                <w:szCs w:val="22"/>
                <w:lang w:val="en-US" w:eastAsia="zh-CN"/>
              </w:rPr>
              <w:t>–110</w:t>
            </w:r>
          </w:p>
        </w:tc>
      </w:tr>
    </w:tbl>
    <w:p w14:paraId="525D621D" w14:textId="77777777" w:rsidR="00F723C1" w:rsidRPr="00F723C1" w:rsidRDefault="00F723C1" w:rsidP="00F723C1">
      <w:pPr>
        <w:keepNext/>
        <w:spacing w:before="0" w:after="120"/>
        <w:jc w:val="center"/>
        <w:textAlignment w:val="auto"/>
        <w:rPr>
          <w:rFonts w:eastAsia="Calibri"/>
          <w:caps/>
          <w:sz w:val="20"/>
        </w:rPr>
      </w:pPr>
      <w:r w:rsidRPr="00F723C1">
        <w:rPr>
          <w:rFonts w:eastAsia="Calibri"/>
          <w:sz w:val="20"/>
          <w:szCs w:val="22"/>
        </w:rPr>
        <w:br w:type="page"/>
      </w:r>
    </w:p>
    <w:p w14:paraId="6389DD3B" w14:textId="77777777" w:rsidR="00F723C1" w:rsidRPr="00F723C1" w:rsidRDefault="00F723C1" w:rsidP="00F723C1">
      <w:pPr>
        <w:keepNext/>
        <w:spacing w:before="0" w:after="120"/>
        <w:jc w:val="center"/>
        <w:textAlignment w:val="auto"/>
        <w:rPr>
          <w:rFonts w:eastAsia="Calibri"/>
          <w:caps/>
          <w:sz w:val="22"/>
          <w:szCs w:val="22"/>
        </w:rPr>
      </w:pPr>
      <w:r w:rsidRPr="00F723C1">
        <w:rPr>
          <w:rFonts w:eastAsia="Calibri"/>
          <w:caps/>
          <w:sz w:val="22"/>
          <w:szCs w:val="22"/>
        </w:rPr>
        <w:lastRenderedPageBreak/>
        <w:t xml:space="preserve">TABLE 2 </w:t>
      </w:r>
      <w:r w:rsidRPr="00F723C1">
        <w:rPr>
          <w:rFonts w:eastAsia="Calibri"/>
          <w:i/>
          <w:iCs/>
          <w:caps/>
          <w:sz w:val="22"/>
          <w:szCs w:val="22"/>
        </w:rPr>
        <w:t>(cont.)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9"/>
        <w:gridCol w:w="967"/>
        <w:gridCol w:w="1362"/>
        <w:gridCol w:w="1362"/>
        <w:gridCol w:w="1362"/>
        <w:gridCol w:w="1634"/>
        <w:gridCol w:w="1271"/>
        <w:gridCol w:w="1453"/>
        <w:gridCol w:w="1180"/>
        <w:gridCol w:w="1180"/>
      </w:tblGrid>
      <w:tr w:rsidR="00F723C1" w:rsidRPr="00F723C1" w14:paraId="76F47721" w14:textId="77777777" w:rsidTr="00F723C1">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3AF91373"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Characteristics</w:t>
            </w:r>
          </w:p>
        </w:tc>
        <w:tc>
          <w:tcPr>
            <w:tcW w:w="967" w:type="dxa"/>
            <w:tcBorders>
              <w:top w:val="single" w:sz="6" w:space="0" w:color="000000"/>
              <w:left w:val="single" w:sz="6" w:space="0" w:color="000000"/>
              <w:bottom w:val="single" w:sz="6" w:space="0" w:color="000000"/>
              <w:right w:val="single" w:sz="6" w:space="0" w:color="000000"/>
            </w:tcBorders>
            <w:hideMark/>
          </w:tcPr>
          <w:p w14:paraId="006BF5A7"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Unit</w:t>
            </w:r>
          </w:p>
        </w:tc>
        <w:tc>
          <w:tcPr>
            <w:tcW w:w="1362" w:type="dxa"/>
            <w:tcBorders>
              <w:top w:val="single" w:sz="6" w:space="0" w:color="000000"/>
              <w:left w:val="single" w:sz="6" w:space="0" w:color="000000"/>
              <w:bottom w:val="single" w:sz="6" w:space="0" w:color="000000"/>
              <w:right w:val="single" w:sz="6" w:space="0" w:color="000000"/>
            </w:tcBorders>
            <w:hideMark/>
          </w:tcPr>
          <w:p w14:paraId="48BBB719"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10</w:t>
            </w:r>
          </w:p>
        </w:tc>
        <w:tc>
          <w:tcPr>
            <w:tcW w:w="1362" w:type="dxa"/>
            <w:tcBorders>
              <w:top w:val="single" w:sz="6" w:space="0" w:color="000000"/>
              <w:left w:val="single" w:sz="6" w:space="0" w:color="000000"/>
              <w:bottom w:val="single" w:sz="6" w:space="0" w:color="000000"/>
              <w:right w:val="single" w:sz="6" w:space="0" w:color="000000"/>
            </w:tcBorders>
            <w:hideMark/>
          </w:tcPr>
          <w:p w14:paraId="646C1319"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10A</w:t>
            </w:r>
          </w:p>
        </w:tc>
        <w:tc>
          <w:tcPr>
            <w:tcW w:w="1362" w:type="dxa"/>
            <w:tcBorders>
              <w:top w:val="single" w:sz="6" w:space="0" w:color="000000"/>
              <w:left w:val="single" w:sz="6" w:space="0" w:color="000000"/>
              <w:bottom w:val="single" w:sz="6" w:space="0" w:color="000000"/>
              <w:right w:val="single" w:sz="6" w:space="0" w:color="000000"/>
            </w:tcBorders>
            <w:hideMark/>
          </w:tcPr>
          <w:p w14:paraId="2125834C"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11</w:t>
            </w:r>
          </w:p>
        </w:tc>
        <w:tc>
          <w:tcPr>
            <w:tcW w:w="1634" w:type="dxa"/>
            <w:tcBorders>
              <w:top w:val="single" w:sz="6" w:space="0" w:color="000000"/>
              <w:left w:val="single" w:sz="6" w:space="0" w:color="000000"/>
              <w:bottom w:val="single" w:sz="6" w:space="0" w:color="000000"/>
              <w:right w:val="single" w:sz="6" w:space="0" w:color="000000"/>
            </w:tcBorders>
            <w:hideMark/>
          </w:tcPr>
          <w:p w14:paraId="372AAC96"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12</w:t>
            </w:r>
          </w:p>
        </w:tc>
        <w:tc>
          <w:tcPr>
            <w:tcW w:w="1271" w:type="dxa"/>
            <w:tcBorders>
              <w:top w:val="single" w:sz="6" w:space="0" w:color="000000"/>
              <w:left w:val="single" w:sz="6" w:space="0" w:color="000000"/>
              <w:bottom w:val="single" w:sz="6" w:space="0" w:color="000000"/>
              <w:right w:val="single" w:sz="6" w:space="0" w:color="000000"/>
            </w:tcBorders>
            <w:hideMark/>
          </w:tcPr>
          <w:p w14:paraId="7B2BD63F"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13</w:t>
            </w:r>
          </w:p>
        </w:tc>
        <w:tc>
          <w:tcPr>
            <w:tcW w:w="1453" w:type="dxa"/>
            <w:tcBorders>
              <w:top w:val="single" w:sz="6" w:space="0" w:color="000000"/>
              <w:left w:val="single" w:sz="6" w:space="0" w:color="000000"/>
              <w:bottom w:val="single" w:sz="6" w:space="0" w:color="000000"/>
              <w:right w:val="single" w:sz="6" w:space="0" w:color="000000"/>
            </w:tcBorders>
            <w:hideMark/>
          </w:tcPr>
          <w:p w14:paraId="5BC73455"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14</w:t>
            </w:r>
          </w:p>
        </w:tc>
        <w:tc>
          <w:tcPr>
            <w:tcW w:w="1180" w:type="dxa"/>
            <w:tcBorders>
              <w:top w:val="single" w:sz="6" w:space="0" w:color="000000"/>
              <w:left w:val="single" w:sz="6" w:space="0" w:color="000000"/>
              <w:bottom w:val="single" w:sz="6" w:space="0" w:color="000000"/>
              <w:right w:val="single" w:sz="6" w:space="0" w:color="000000"/>
            </w:tcBorders>
            <w:hideMark/>
          </w:tcPr>
          <w:p w14:paraId="042F8E0E"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14A</w:t>
            </w:r>
          </w:p>
        </w:tc>
        <w:tc>
          <w:tcPr>
            <w:tcW w:w="1180" w:type="dxa"/>
            <w:tcBorders>
              <w:top w:val="single" w:sz="6" w:space="0" w:color="000000"/>
              <w:left w:val="single" w:sz="6" w:space="0" w:color="000000"/>
              <w:bottom w:val="single" w:sz="6" w:space="0" w:color="000000"/>
              <w:right w:val="single" w:sz="6" w:space="0" w:color="000000"/>
            </w:tcBorders>
            <w:hideMark/>
          </w:tcPr>
          <w:p w14:paraId="2F695527"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15</w:t>
            </w:r>
          </w:p>
        </w:tc>
      </w:tr>
      <w:tr w:rsidR="00F723C1" w:rsidRPr="00F723C1" w14:paraId="67B19E91" w14:textId="77777777" w:rsidTr="00F723C1">
        <w:trPr>
          <w:trHeight w:val="621"/>
          <w:jc w:val="center"/>
        </w:trPr>
        <w:tc>
          <w:tcPr>
            <w:tcW w:w="2688" w:type="dxa"/>
            <w:tcBorders>
              <w:top w:val="single" w:sz="6" w:space="0" w:color="000000"/>
              <w:left w:val="single" w:sz="6" w:space="0" w:color="000000"/>
              <w:bottom w:val="single" w:sz="6" w:space="0" w:color="000000"/>
              <w:right w:val="single" w:sz="6" w:space="0" w:color="000000"/>
            </w:tcBorders>
            <w:hideMark/>
          </w:tcPr>
          <w:p w14:paraId="1B8B358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lang w:eastAsia="zh-CN"/>
              </w:rPr>
            </w:pPr>
            <w:r w:rsidRPr="00F723C1">
              <w:rPr>
                <w:rFonts w:eastAsia="Calibri"/>
                <w:sz w:val="18"/>
                <w:szCs w:val="22"/>
                <w:lang w:eastAsia="zh-CN"/>
              </w:rPr>
              <w:t>Function</w:t>
            </w:r>
          </w:p>
        </w:tc>
        <w:tc>
          <w:tcPr>
            <w:tcW w:w="967" w:type="dxa"/>
            <w:tcBorders>
              <w:top w:val="single" w:sz="6" w:space="0" w:color="000000"/>
              <w:left w:val="single" w:sz="6" w:space="0" w:color="000000"/>
              <w:bottom w:val="single" w:sz="6" w:space="0" w:color="000000"/>
              <w:right w:val="single" w:sz="6" w:space="0" w:color="000000"/>
            </w:tcBorders>
          </w:tcPr>
          <w:p w14:paraId="4690944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3394DEF4" w14:textId="77777777" w:rsidR="00F723C1" w:rsidRPr="00F723C1" w:rsidRDefault="00F723C1" w:rsidP="00F723C1">
            <w:pPr>
              <w:tabs>
                <w:tab w:val="left" w:pos="284"/>
                <w:tab w:val="left" w:pos="349"/>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aps/>
                <w:sz w:val="18"/>
                <w:szCs w:val="22"/>
                <w:lang w:val="en-US" w:eastAsia="zh-CN"/>
              </w:rPr>
            </w:pPr>
            <w:r w:rsidRPr="00F723C1">
              <w:rPr>
                <w:rFonts w:eastAsia="Calibri"/>
                <w:sz w:val="18"/>
                <w:szCs w:val="22"/>
                <w:lang w:val="en-US" w:eastAsia="zh-CN"/>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7139FFD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val="en-US" w:eastAsia="zh-CN"/>
              </w:rPr>
            </w:pPr>
            <w:r w:rsidRPr="00F723C1">
              <w:rPr>
                <w:rFonts w:eastAsia="Calibri"/>
                <w:sz w:val="18"/>
                <w:szCs w:val="22"/>
                <w:lang w:val="en-US" w:eastAsia="zh-CN"/>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5918ED1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aps/>
                <w:sz w:val="18"/>
                <w:lang w:eastAsia="zh-CN"/>
              </w:rPr>
            </w:pPr>
            <w:r w:rsidRPr="00F723C1">
              <w:rPr>
                <w:rFonts w:eastAsia="Calibri"/>
                <w:color w:val="000000"/>
                <w:sz w:val="18"/>
                <w:szCs w:val="18"/>
                <w:lang w:eastAsia="zh-CN"/>
              </w:rPr>
              <w:t>Radiolocation</w:t>
            </w:r>
          </w:p>
        </w:tc>
        <w:tc>
          <w:tcPr>
            <w:tcW w:w="1634" w:type="dxa"/>
            <w:tcBorders>
              <w:top w:val="single" w:sz="6" w:space="0" w:color="000000"/>
              <w:left w:val="single" w:sz="6" w:space="0" w:color="000000"/>
              <w:bottom w:val="single" w:sz="6" w:space="0" w:color="000000"/>
              <w:right w:val="single" w:sz="6" w:space="0" w:color="000000"/>
            </w:tcBorders>
            <w:hideMark/>
          </w:tcPr>
          <w:p w14:paraId="2C4B78B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Radiolocation</w:t>
            </w:r>
          </w:p>
        </w:tc>
        <w:tc>
          <w:tcPr>
            <w:tcW w:w="1271" w:type="dxa"/>
            <w:tcBorders>
              <w:top w:val="single" w:sz="6" w:space="0" w:color="000000"/>
              <w:left w:val="single" w:sz="6" w:space="0" w:color="000000"/>
              <w:bottom w:val="single" w:sz="6" w:space="0" w:color="000000"/>
              <w:right w:val="single" w:sz="6" w:space="0" w:color="000000"/>
            </w:tcBorders>
            <w:hideMark/>
          </w:tcPr>
          <w:p w14:paraId="666318F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Radiolocation</w:t>
            </w:r>
          </w:p>
        </w:tc>
        <w:tc>
          <w:tcPr>
            <w:tcW w:w="1453" w:type="dxa"/>
            <w:tcBorders>
              <w:top w:val="single" w:sz="6" w:space="0" w:color="000000"/>
              <w:left w:val="single" w:sz="6" w:space="0" w:color="000000"/>
              <w:bottom w:val="single" w:sz="6" w:space="0" w:color="000000"/>
              <w:right w:val="single" w:sz="6" w:space="0" w:color="000000"/>
            </w:tcBorders>
            <w:hideMark/>
          </w:tcPr>
          <w:p w14:paraId="02C27C3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7A2385A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color w:val="000000"/>
                <w:sz w:val="18"/>
                <w:szCs w:val="18"/>
                <w:lang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3FCAF1F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aps/>
                <w:sz w:val="18"/>
                <w:lang w:eastAsia="zh-CN"/>
              </w:rPr>
            </w:pPr>
            <w:r w:rsidRPr="00F723C1">
              <w:rPr>
                <w:rFonts w:eastAsia="Calibri"/>
                <w:color w:val="000000"/>
                <w:sz w:val="18"/>
                <w:szCs w:val="18"/>
                <w:lang w:eastAsia="zh-CN"/>
              </w:rPr>
              <w:t>Radiolocation</w:t>
            </w:r>
          </w:p>
        </w:tc>
      </w:tr>
      <w:tr w:rsidR="00F723C1" w:rsidRPr="00F723C1" w14:paraId="73B09096" w14:textId="77777777" w:rsidTr="00F723C1">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241D1AF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Platform type (airborne, shipborne, ground)</w:t>
            </w:r>
          </w:p>
        </w:tc>
        <w:tc>
          <w:tcPr>
            <w:tcW w:w="967" w:type="dxa"/>
            <w:tcBorders>
              <w:top w:val="single" w:sz="6" w:space="0" w:color="000000"/>
              <w:left w:val="single" w:sz="6" w:space="0" w:color="000000"/>
              <w:bottom w:val="single" w:sz="6" w:space="0" w:color="000000"/>
              <w:right w:val="single" w:sz="6" w:space="0" w:color="000000"/>
            </w:tcBorders>
          </w:tcPr>
          <w:p w14:paraId="0BA013A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171DCD2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 xml:space="preserve">Shipborne </w:t>
            </w:r>
          </w:p>
          <w:p w14:paraId="6D54E7F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 xml:space="preserve">Ground </w:t>
            </w:r>
          </w:p>
        </w:tc>
        <w:tc>
          <w:tcPr>
            <w:tcW w:w="1362" w:type="dxa"/>
            <w:tcBorders>
              <w:top w:val="single" w:sz="6" w:space="0" w:color="000000"/>
              <w:left w:val="single" w:sz="6" w:space="0" w:color="000000"/>
              <w:bottom w:val="single" w:sz="6" w:space="0" w:color="000000"/>
              <w:right w:val="single" w:sz="6" w:space="0" w:color="000000"/>
            </w:tcBorders>
            <w:hideMark/>
          </w:tcPr>
          <w:p w14:paraId="6D54373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Ground</w:t>
            </w:r>
          </w:p>
          <w:p w14:paraId="52D7FBB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sz w:val="18"/>
                <w:szCs w:val="22"/>
                <w:lang w:eastAsia="zh-CN"/>
              </w:rPr>
              <w:t>(bistatic)</w:t>
            </w:r>
          </w:p>
        </w:tc>
        <w:tc>
          <w:tcPr>
            <w:tcW w:w="1362" w:type="dxa"/>
            <w:tcBorders>
              <w:top w:val="single" w:sz="6" w:space="0" w:color="000000"/>
              <w:left w:val="single" w:sz="6" w:space="0" w:color="000000"/>
              <w:bottom w:val="single" w:sz="6" w:space="0" w:color="000000"/>
              <w:right w:val="single" w:sz="6" w:space="0" w:color="000000"/>
            </w:tcBorders>
            <w:hideMark/>
          </w:tcPr>
          <w:p w14:paraId="42DFC21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Ground</w:t>
            </w:r>
          </w:p>
        </w:tc>
        <w:tc>
          <w:tcPr>
            <w:tcW w:w="1634" w:type="dxa"/>
            <w:tcBorders>
              <w:top w:val="single" w:sz="6" w:space="0" w:color="000000"/>
              <w:left w:val="single" w:sz="6" w:space="0" w:color="000000"/>
              <w:bottom w:val="single" w:sz="6" w:space="0" w:color="000000"/>
              <w:right w:val="single" w:sz="6" w:space="0" w:color="000000"/>
            </w:tcBorders>
            <w:hideMark/>
          </w:tcPr>
          <w:p w14:paraId="1D25D1D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Shipborne</w:t>
            </w:r>
          </w:p>
        </w:tc>
        <w:tc>
          <w:tcPr>
            <w:tcW w:w="1271" w:type="dxa"/>
            <w:tcBorders>
              <w:top w:val="single" w:sz="6" w:space="0" w:color="000000"/>
              <w:left w:val="single" w:sz="6" w:space="0" w:color="000000"/>
              <w:bottom w:val="single" w:sz="6" w:space="0" w:color="000000"/>
              <w:right w:val="single" w:sz="6" w:space="0" w:color="000000"/>
            </w:tcBorders>
            <w:hideMark/>
          </w:tcPr>
          <w:p w14:paraId="4EEEC9C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Ground</w:t>
            </w:r>
          </w:p>
        </w:tc>
        <w:tc>
          <w:tcPr>
            <w:tcW w:w="1453" w:type="dxa"/>
            <w:tcBorders>
              <w:top w:val="single" w:sz="6" w:space="0" w:color="000000"/>
              <w:left w:val="single" w:sz="6" w:space="0" w:color="000000"/>
              <w:bottom w:val="single" w:sz="6" w:space="0" w:color="000000"/>
              <w:right w:val="single" w:sz="6" w:space="0" w:color="000000"/>
            </w:tcBorders>
          </w:tcPr>
          <w:p w14:paraId="39C0312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color w:val="000000"/>
                <w:sz w:val="18"/>
                <w:szCs w:val="18"/>
                <w:lang w:eastAsia="zh-CN"/>
              </w:rPr>
              <w:t>Ground</w:t>
            </w:r>
          </w:p>
          <w:p w14:paraId="1D2BBA0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p>
        </w:tc>
        <w:tc>
          <w:tcPr>
            <w:tcW w:w="1180" w:type="dxa"/>
            <w:tcBorders>
              <w:top w:val="single" w:sz="6" w:space="0" w:color="000000"/>
              <w:left w:val="single" w:sz="6" w:space="0" w:color="000000"/>
              <w:bottom w:val="single" w:sz="6" w:space="0" w:color="000000"/>
              <w:right w:val="single" w:sz="6" w:space="0" w:color="000000"/>
            </w:tcBorders>
            <w:hideMark/>
          </w:tcPr>
          <w:p w14:paraId="318BA1B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color w:val="000000"/>
                <w:sz w:val="18"/>
                <w:szCs w:val="18"/>
                <w:lang w:eastAsia="zh-CN"/>
              </w:rPr>
              <w:t>Ground</w:t>
            </w:r>
          </w:p>
          <w:p w14:paraId="54C7ABC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sz w:val="18"/>
                <w:szCs w:val="22"/>
                <w:lang w:eastAsia="zh-CN"/>
              </w:rPr>
              <w:t>(bistatic)</w:t>
            </w:r>
          </w:p>
        </w:tc>
        <w:tc>
          <w:tcPr>
            <w:tcW w:w="1180" w:type="dxa"/>
            <w:tcBorders>
              <w:top w:val="single" w:sz="6" w:space="0" w:color="000000"/>
              <w:left w:val="single" w:sz="6" w:space="0" w:color="000000"/>
              <w:bottom w:val="single" w:sz="6" w:space="0" w:color="000000"/>
              <w:right w:val="single" w:sz="6" w:space="0" w:color="000000"/>
            </w:tcBorders>
            <w:hideMark/>
          </w:tcPr>
          <w:p w14:paraId="0B165B1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Ground</w:t>
            </w:r>
          </w:p>
        </w:tc>
      </w:tr>
      <w:tr w:rsidR="00F723C1" w:rsidRPr="00F723C1" w14:paraId="045B46A3" w14:textId="77777777" w:rsidTr="00F723C1">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57A7BC8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Tuning range </w:t>
            </w:r>
          </w:p>
        </w:tc>
        <w:tc>
          <w:tcPr>
            <w:tcW w:w="967" w:type="dxa"/>
            <w:tcBorders>
              <w:top w:val="single" w:sz="6" w:space="0" w:color="000000"/>
              <w:left w:val="single" w:sz="6" w:space="0" w:color="000000"/>
              <w:bottom w:val="single" w:sz="6" w:space="0" w:color="000000"/>
              <w:right w:val="single" w:sz="6" w:space="0" w:color="000000"/>
            </w:tcBorders>
            <w:hideMark/>
          </w:tcPr>
          <w:p w14:paraId="58F898E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540FAF0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78BADE8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sz w:val="18"/>
                <w:szCs w:val="22"/>
                <w:lang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33F807A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5 250-5 350</w:t>
            </w:r>
          </w:p>
        </w:tc>
        <w:tc>
          <w:tcPr>
            <w:tcW w:w="1634" w:type="dxa"/>
            <w:tcBorders>
              <w:top w:val="single" w:sz="6" w:space="0" w:color="000000"/>
              <w:left w:val="single" w:sz="6" w:space="0" w:color="000000"/>
              <w:bottom w:val="single" w:sz="6" w:space="0" w:color="000000"/>
              <w:right w:val="single" w:sz="6" w:space="0" w:color="000000"/>
            </w:tcBorders>
            <w:hideMark/>
          </w:tcPr>
          <w:p w14:paraId="4D4B9D3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5 400-5 900</w:t>
            </w:r>
          </w:p>
        </w:tc>
        <w:tc>
          <w:tcPr>
            <w:tcW w:w="1271" w:type="dxa"/>
            <w:tcBorders>
              <w:top w:val="single" w:sz="6" w:space="0" w:color="000000"/>
              <w:left w:val="single" w:sz="6" w:space="0" w:color="000000"/>
              <w:bottom w:val="single" w:sz="6" w:space="0" w:color="000000"/>
              <w:right w:val="single" w:sz="6" w:space="0" w:color="000000"/>
            </w:tcBorders>
            <w:hideMark/>
          </w:tcPr>
          <w:p w14:paraId="68DB1C3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5 450-5 850</w:t>
            </w:r>
          </w:p>
        </w:tc>
        <w:tc>
          <w:tcPr>
            <w:tcW w:w="1453" w:type="dxa"/>
            <w:tcBorders>
              <w:top w:val="single" w:sz="6" w:space="0" w:color="000000"/>
              <w:left w:val="single" w:sz="6" w:space="0" w:color="000000"/>
              <w:bottom w:val="single" w:sz="6" w:space="0" w:color="000000"/>
              <w:right w:val="single" w:sz="6" w:space="0" w:color="000000"/>
            </w:tcBorders>
            <w:hideMark/>
          </w:tcPr>
          <w:p w14:paraId="38D791D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4103206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color w:val="000000"/>
                <w:sz w:val="18"/>
                <w:szCs w:val="18"/>
                <w:lang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2FFFD35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5 400-5 850</w:t>
            </w:r>
          </w:p>
        </w:tc>
      </w:tr>
      <w:tr w:rsidR="00F723C1" w:rsidRPr="00F723C1" w14:paraId="175273B4" w14:textId="77777777" w:rsidTr="00F723C1">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3CB19E2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Modulation</w:t>
            </w:r>
          </w:p>
        </w:tc>
        <w:tc>
          <w:tcPr>
            <w:tcW w:w="967" w:type="dxa"/>
            <w:tcBorders>
              <w:top w:val="single" w:sz="6" w:space="0" w:color="000000"/>
              <w:left w:val="single" w:sz="6" w:space="0" w:color="000000"/>
              <w:bottom w:val="single" w:sz="6" w:space="0" w:color="000000"/>
              <w:right w:val="single" w:sz="6" w:space="0" w:color="000000"/>
            </w:tcBorders>
          </w:tcPr>
          <w:p w14:paraId="050C135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3B4E7853" w14:textId="77777777" w:rsidR="00F723C1" w:rsidRPr="00F723C1" w:rsidRDefault="00F723C1" w:rsidP="00F723C1">
            <w:pPr>
              <w:tabs>
                <w:tab w:val="left" w:pos="284"/>
                <w:tab w:val="left" w:pos="349"/>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proofErr w:type="gramStart"/>
            <w:r w:rsidRPr="00F723C1">
              <w:rPr>
                <w:rFonts w:eastAsia="Calibri"/>
                <w:sz w:val="18"/>
                <w:szCs w:val="22"/>
                <w:lang w:eastAsia="zh-CN"/>
              </w:rPr>
              <w:t>Bi-phase</w:t>
            </w:r>
            <w:proofErr w:type="gramEnd"/>
            <w:r w:rsidRPr="00F723C1">
              <w:rPr>
                <w:rFonts w:eastAsia="Calibri"/>
                <w:sz w:val="18"/>
                <w:szCs w:val="22"/>
                <w:lang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4C6AD6D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proofErr w:type="gramStart"/>
            <w:r w:rsidRPr="00F723C1">
              <w:rPr>
                <w:rFonts w:eastAsia="Calibri"/>
                <w:sz w:val="18"/>
                <w:szCs w:val="22"/>
                <w:lang w:eastAsia="zh-CN"/>
              </w:rPr>
              <w:t>Bi-phase</w:t>
            </w:r>
            <w:proofErr w:type="gramEnd"/>
            <w:r w:rsidRPr="00F723C1">
              <w:rPr>
                <w:rFonts w:eastAsia="Calibri"/>
                <w:sz w:val="18"/>
                <w:szCs w:val="22"/>
                <w:lang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39C0523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Coded Pulse</w:t>
            </w:r>
          </w:p>
        </w:tc>
        <w:tc>
          <w:tcPr>
            <w:tcW w:w="1634" w:type="dxa"/>
            <w:tcBorders>
              <w:top w:val="single" w:sz="6" w:space="0" w:color="000000"/>
              <w:left w:val="single" w:sz="6" w:space="0" w:color="000000"/>
              <w:bottom w:val="single" w:sz="6" w:space="0" w:color="000000"/>
              <w:right w:val="single" w:sz="6" w:space="0" w:color="000000"/>
            </w:tcBorders>
            <w:hideMark/>
          </w:tcPr>
          <w:p w14:paraId="221EE19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Coded Pulse</w:t>
            </w:r>
          </w:p>
        </w:tc>
        <w:tc>
          <w:tcPr>
            <w:tcW w:w="1271" w:type="dxa"/>
            <w:tcBorders>
              <w:top w:val="single" w:sz="6" w:space="0" w:color="000000"/>
              <w:left w:val="single" w:sz="6" w:space="0" w:color="000000"/>
              <w:bottom w:val="single" w:sz="6" w:space="0" w:color="000000"/>
              <w:right w:val="single" w:sz="6" w:space="0" w:color="000000"/>
            </w:tcBorders>
            <w:hideMark/>
          </w:tcPr>
          <w:p w14:paraId="15C1675A" w14:textId="77777777" w:rsidR="00F723C1" w:rsidRPr="00F723C1" w:rsidRDefault="00F723C1" w:rsidP="00F723C1">
            <w:pPr>
              <w:tabs>
                <w:tab w:val="left" w:pos="-2"/>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Pulsed, non-coherent</w:t>
            </w:r>
          </w:p>
        </w:tc>
        <w:tc>
          <w:tcPr>
            <w:tcW w:w="1453" w:type="dxa"/>
            <w:tcBorders>
              <w:top w:val="single" w:sz="6" w:space="0" w:color="000000"/>
              <w:left w:val="single" w:sz="6" w:space="0" w:color="000000"/>
              <w:bottom w:val="single" w:sz="6" w:space="0" w:color="000000"/>
              <w:right w:val="single" w:sz="6" w:space="0" w:color="000000"/>
            </w:tcBorders>
            <w:hideMark/>
          </w:tcPr>
          <w:p w14:paraId="37A6A71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0F64C41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27C3A30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Un-Modulated Pulse</w:t>
            </w:r>
          </w:p>
        </w:tc>
      </w:tr>
      <w:tr w:rsidR="00F723C1" w:rsidRPr="00F723C1" w14:paraId="33E32602" w14:textId="77777777" w:rsidTr="00F723C1">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512D754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Tx power into antenna</w:t>
            </w:r>
          </w:p>
        </w:tc>
        <w:tc>
          <w:tcPr>
            <w:tcW w:w="967" w:type="dxa"/>
            <w:tcBorders>
              <w:top w:val="single" w:sz="6" w:space="0" w:color="000000"/>
              <w:left w:val="single" w:sz="6" w:space="0" w:color="000000"/>
              <w:bottom w:val="single" w:sz="6" w:space="0" w:color="000000"/>
              <w:right w:val="single" w:sz="6" w:space="0" w:color="000000"/>
            </w:tcBorders>
            <w:hideMark/>
          </w:tcPr>
          <w:p w14:paraId="57F97AD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kW</w:t>
            </w:r>
          </w:p>
        </w:tc>
        <w:tc>
          <w:tcPr>
            <w:tcW w:w="1362" w:type="dxa"/>
            <w:tcBorders>
              <w:top w:val="single" w:sz="6" w:space="0" w:color="000000"/>
              <w:left w:val="single" w:sz="6" w:space="0" w:color="000000"/>
              <w:bottom w:val="single" w:sz="6" w:space="0" w:color="000000"/>
              <w:right w:val="single" w:sz="6" w:space="0" w:color="000000"/>
            </w:tcBorders>
            <w:hideMark/>
          </w:tcPr>
          <w:p w14:paraId="18EB481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1539E2C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sz w:val="18"/>
                <w:szCs w:val="22"/>
                <w:lang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68BE34F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0.400</w:t>
            </w:r>
          </w:p>
        </w:tc>
        <w:tc>
          <w:tcPr>
            <w:tcW w:w="1634" w:type="dxa"/>
            <w:tcBorders>
              <w:top w:val="single" w:sz="6" w:space="0" w:color="000000"/>
              <w:left w:val="single" w:sz="6" w:space="0" w:color="000000"/>
              <w:bottom w:val="single" w:sz="6" w:space="0" w:color="000000"/>
              <w:right w:val="single" w:sz="6" w:space="0" w:color="000000"/>
            </w:tcBorders>
            <w:hideMark/>
          </w:tcPr>
          <w:p w14:paraId="640238C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25</w:t>
            </w:r>
          </w:p>
        </w:tc>
        <w:tc>
          <w:tcPr>
            <w:tcW w:w="1271" w:type="dxa"/>
            <w:tcBorders>
              <w:top w:val="single" w:sz="6" w:space="0" w:color="000000"/>
              <w:left w:val="single" w:sz="6" w:space="0" w:color="000000"/>
              <w:bottom w:val="single" w:sz="6" w:space="0" w:color="000000"/>
              <w:right w:val="single" w:sz="6" w:space="0" w:color="000000"/>
            </w:tcBorders>
            <w:hideMark/>
          </w:tcPr>
          <w:p w14:paraId="4447FBD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750</w:t>
            </w:r>
          </w:p>
        </w:tc>
        <w:tc>
          <w:tcPr>
            <w:tcW w:w="1453" w:type="dxa"/>
            <w:tcBorders>
              <w:top w:val="single" w:sz="6" w:space="0" w:color="000000"/>
              <w:left w:val="single" w:sz="6" w:space="0" w:color="000000"/>
              <w:bottom w:val="single" w:sz="6" w:space="0" w:color="000000"/>
              <w:right w:val="single" w:sz="6" w:space="0" w:color="000000"/>
            </w:tcBorders>
            <w:hideMark/>
          </w:tcPr>
          <w:p w14:paraId="1896062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4E77013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color w:val="000000"/>
                <w:sz w:val="18"/>
                <w:szCs w:val="18"/>
                <w:lang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4675E51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1 000</w:t>
            </w:r>
          </w:p>
        </w:tc>
      </w:tr>
      <w:tr w:rsidR="00F723C1" w:rsidRPr="00F723C1" w14:paraId="696A6988" w14:textId="77777777" w:rsidTr="00F723C1">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2C35F57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Pulse width </w:t>
            </w:r>
          </w:p>
        </w:tc>
        <w:tc>
          <w:tcPr>
            <w:tcW w:w="967" w:type="dxa"/>
            <w:tcBorders>
              <w:top w:val="single" w:sz="6" w:space="0" w:color="000000"/>
              <w:left w:val="single" w:sz="6" w:space="0" w:color="000000"/>
              <w:bottom w:val="single" w:sz="6" w:space="0" w:color="000000"/>
              <w:right w:val="single" w:sz="6" w:space="0" w:color="000000"/>
            </w:tcBorders>
            <w:hideMark/>
          </w:tcPr>
          <w:p w14:paraId="2D16AECC"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us</w:t>
            </w:r>
          </w:p>
        </w:tc>
        <w:tc>
          <w:tcPr>
            <w:tcW w:w="1362" w:type="dxa"/>
            <w:tcBorders>
              <w:top w:val="single" w:sz="6" w:space="0" w:color="000000"/>
              <w:left w:val="single" w:sz="6" w:space="0" w:color="000000"/>
              <w:bottom w:val="single" w:sz="6" w:space="0" w:color="000000"/>
              <w:right w:val="single" w:sz="6" w:space="0" w:color="000000"/>
            </w:tcBorders>
            <w:hideMark/>
          </w:tcPr>
          <w:p w14:paraId="5A3C966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61630CD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sz w:val="18"/>
                <w:szCs w:val="22"/>
                <w:lang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2FF1688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0.08</w:t>
            </w:r>
          </w:p>
        </w:tc>
        <w:tc>
          <w:tcPr>
            <w:tcW w:w="1634" w:type="dxa"/>
            <w:tcBorders>
              <w:top w:val="single" w:sz="6" w:space="0" w:color="000000"/>
              <w:left w:val="single" w:sz="6" w:space="0" w:color="000000"/>
              <w:bottom w:val="single" w:sz="6" w:space="0" w:color="000000"/>
              <w:right w:val="single" w:sz="6" w:space="0" w:color="000000"/>
            </w:tcBorders>
            <w:hideMark/>
          </w:tcPr>
          <w:p w14:paraId="5B42FE1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0.32</w:t>
            </w:r>
          </w:p>
        </w:tc>
        <w:tc>
          <w:tcPr>
            <w:tcW w:w="1271" w:type="dxa"/>
            <w:tcBorders>
              <w:top w:val="single" w:sz="6" w:space="0" w:color="000000"/>
              <w:left w:val="single" w:sz="6" w:space="0" w:color="000000"/>
              <w:bottom w:val="single" w:sz="6" w:space="0" w:color="000000"/>
              <w:right w:val="single" w:sz="6" w:space="0" w:color="000000"/>
            </w:tcBorders>
            <w:hideMark/>
          </w:tcPr>
          <w:p w14:paraId="341BBC4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1</w:t>
            </w:r>
          </w:p>
        </w:tc>
        <w:tc>
          <w:tcPr>
            <w:tcW w:w="1453" w:type="dxa"/>
            <w:tcBorders>
              <w:top w:val="single" w:sz="6" w:space="0" w:color="000000"/>
              <w:left w:val="single" w:sz="6" w:space="0" w:color="000000"/>
              <w:bottom w:val="single" w:sz="6" w:space="0" w:color="000000"/>
              <w:right w:val="single" w:sz="6" w:space="0" w:color="000000"/>
            </w:tcBorders>
            <w:hideMark/>
          </w:tcPr>
          <w:p w14:paraId="2712176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7C17B13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33F56D2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.25-1</w:t>
            </w:r>
          </w:p>
        </w:tc>
      </w:tr>
      <w:tr w:rsidR="00F723C1" w:rsidRPr="00F723C1" w14:paraId="18A25DE0" w14:textId="77777777" w:rsidTr="00F723C1">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325F6ED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Pulse rise/fall time </w:t>
            </w:r>
          </w:p>
        </w:tc>
        <w:tc>
          <w:tcPr>
            <w:tcW w:w="967" w:type="dxa"/>
            <w:tcBorders>
              <w:top w:val="single" w:sz="6" w:space="0" w:color="000000"/>
              <w:left w:val="single" w:sz="6" w:space="0" w:color="000000"/>
              <w:bottom w:val="single" w:sz="6" w:space="0" w:color="000000"/>
              <w:right w:val="single" w:sz="6" w:space="0" w:color="000000"/>
            </w:tcBorders>
            <w:hideMark/>
          </w:tcPr>
          <w:p w14:paraId="122CA958"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us</w:t>
            </w:r>
          </w:p>
        </w:tc>
        <w:tc>
          <w:tcPr>
            <w:tcW w:w="1362" w:type="dxa"/>
            <w:tcBorders>
              <w:top w:val="single" w:sz="6" w:space="0" w:color="000000"/>
              <w:left w:val="single" w:sz="6" w:space="0" w:color="000000"/>
              <w:bottom w:val="single" w:sz="6" w:space="0" w:color="000000"/>
              <w:right w:val="single" w:sz="6" w:space="0" w:color="000000"/>
            </w:tcBorders>
            <w:hideMark/>
          </w:tcPr>
          <w:p w14:paraId="56694A0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20496C5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sz w:val="18"/>
                <w:szCs w:val="22"/>
                <w:lang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3BCF481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.03/.03</w:t>
            </w:r>
          </w:p>
        </w:tc>
        <w:tc>
          <w:tcPr>
            <w:tcW w:w="1634" w:type="dxa"/>
            <w:tcBorders>
              <w:top w:val="single" w:sz="6" w:space="0" w:color="000000"/>
              <w:left w:val="single" w:sz="6" w:space="0" w:color="000000"/>
              <w:bottom w:val="single" w:sz="6" w:space="0" w:color="000000"/>
              <w:right w:val="single" w:sz="6" w:space="0" w:color="000000"/>
            </w:tcBorders>
            <w:hideMark/>
          </w:tcPr>
          <w:p w14:paraId="1A0D4A1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.015/.035</w:t>
            </w:r>
          </w:p>
        </w:tc>
        <w:tc>
          <w:tcPr>
            <w:tcW w:w="1271" w:type="dxa"/>
            <w:tcBorders>
              <w:top w:val="single" w:sz="6" w:space="0" w:color="000000"/>
              <w:left w:val="single" w:sz="6" w:space="0" w:color="000000"/>
              <w:bottom w:val="single" w:sz="6" w:space="0" w:color="000000"/>
              <w:right w:val="single" w:sz="6" w:space="0" w:color="000000"/>
            </w:tcBorders>
            <w:hideMark/>
          </w:tcPr>
          <w:p w14:paraId="0ADFFC8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.108/.216</w:t>
            </w:r>
          </w:p>
        </w:tc>
        <w:tc>
          <w:tcPr>
            <w:tcW w:w="1453" w:type="dxa"/>
            <w:tcBorders>
              <w:top w:val="single" w:sz="6" w:space="0" w:color="000000"/>
              <w:left w:val="single" w:sz="6" w:space="0" w:color="000000"/>
              <w:bottom w:val="single" w:sz="6" w:space="0" w:color="000000"/>
              <w:right w:val="single" w:sz="6" w:space="0" w:color="000000"/>
            </w:tcBorders>
            <w:hideMark/>
          </w:tcPr>
          <w:p w14:paraId="4DE73B9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3AE57E9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color w:val="000000"/>
                <w:sz w:val="18"/>
                <w:szCs w:val="18"/>
                <w:lang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11377C2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.150/.200</w:t>
            </w:r>
          </w:p>
        </w:tc>
      </w:tr>
      <w:tr w:rsidR="00F723C1" w:rsidRPr="00F723C1" w14:paraId="47E269D2" w14:textId="77777777" w:rsidTr="00F723C1">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27F82A5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Pulse repetition rate </w:t>
            </w:r>
          </w:p>
        </w:tc>
        <w:tc>
          <w:tcPr>
            <w:tcW w:w="967" w:type="dxa"/>
            <w:tcBorders>
              <w:top w:val="single" w:sz="6" w:space="0" w:color="000000"/>
              <w:left w:val="single" w:sz="6" w:space="0" w:color="000000"/>
              <w:bottom w:val="single" w:sz="6" w:space="0" w:color="000000"/>
              <w:right w:val="single" w:sz="6" w:space="0" w:color="000000"/>
            </w:tcBorders>
            <w:hideMark/>
          </w:tcPr>
          <w:p w14:paraId="767C84B8"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proofErr w:type="spellStart"/>
            <w:r w:rsidRPr="00F723C1">
              <w:rPr>
                <w:rFonts w:eastAsia="Calibri"/>
                <w:sz w:val="18"/>
                <w:szCs w:val="22"/>
                <w:lang w:eastAsia="zh-CN"/>
              </w:rPr>
              <w:t>pps</w:t>
            </w:r>
            <w:proofErr w:type="spellEnd"/>
          </w:p>
        </w:tc>
        <w:tc>
          <w:tcPr>
            <w:tcW w:w="1362" w:type="dxa"/>
            <w:tcBorders>
              <w:top w:val="single" w:sz="6" w:space="0" w:color="000000"/>
              <w:left w:val="single" w:sz="6" w:space="0" w:color="000000"/>
              <w:bottom w:val="single" w:sz="6" w:space="0" w:color="000000"/>
              <w:right w:val="single" w:sz="6" w:space="0" w:color="000000"/>
            </w:tcBorders>
            <w:hideMark/>
          </w:tcPr>
          <w:p w14:paraId="21FC8D7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70CCDDF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sz w:val="18"/>
                <w:szCs w:val="22"/>
                <w:lang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7E6CE3C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5 000</w:t>
            </w:r>
          </w:p>
        </w:tc>
        <w:tc>
          <w:tcPr>
            <w:tcW w:w="1634" w:type="dxa"/>
            <w:tcBorders>
              <w:top w:val="single" w:sz="6" w:space="0" w:color="000000"/>
              <w:left w:val="single" w:sz="6" w:space="0" w:color="000000"/>
              <w:bottom w:val="single" w:sz="6" w:space="0" w:color="000000"/>
              <w:right w:val="single" w:sz="6" w:space="0" w:color="000000"/>
            </w:tcBorders>
            <w:hideMark/>
          </w:tcPr>
          <w:p w14:paraId="326A9A2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8 000</w:t>
            </w:r>
          </w:p>
        </w:tc>
        <w:tc>
          <w:tcPr>
            <w:tcW w:w="1271" w:type="dxa"/>
            <w:tcBorders>
              <w:top w:val="single" w:sz="6" w:space="0" w:color="000000"/>
              <w:left w:val="single" w:sz="6" w:space="0" w:color="000000"/>
              <w:bottom w:val="single" w:sz="6" w:space="0" w:color="000000"/>
              <w:right w:val="single" w:sz="6" w:space="0" w:color="000000"/>
            </w:tcBorders>
            <w:hideMark/>
          </w:tcPr>
          <w:p w14:paraId="3EA90D8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160-1 280</w:t>
            </w:r>
          </w:p>
        </w:tc>
        <w:tc>
          <w:tcPr>
            <w:tcW w:w="1453" w:type="dxa"/>
            <w:tcBorders>
              <w:top w:val="single" w:sz="6" w:space="0" w:color="000000"/>
              <w:left w:val="single" w:sz="6" w:space="0" w:color="000000"/>
              <w:bottom w:val="single" w:sz="6" w:space="0" w:color="000000"/>
              <w:right w:val="single" w:sz="6" w:space="0" w:color="000000"/>
            </w:tcBorders>
            <w:hideMark/>
          </w:tcPr>
          <w:p w14:paraId="7677FC4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7417327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38F91D3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160 - 640</w:t>
            </w:r>
          </w:p>
        </w:tc>
      </w:tr>
      <w:tr w:rsidR="00F723C1" w:rsidRPr="00F723C1" w14:paraId="156BFE7C" w14:textId="77777777" w:rsidTr="00F723C1">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540288E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Chirp bandwidth </w:t>
            </w:r>
          </w:p>
        </w:tc>
        <w:tc>
          <w:tcPr>
            <w:tcW w:w="967" w:type="dxa"/>
            <w:tcBorders>
              <w:top w:val="single" w:sz="6" w:space="0" w:color="000000"/>
              <w:left w:val="single" w:sz="6" w:space="0" w:color="000000"/>
              <w:bottom w:val="single" w:sz="6" w:space="0" w:color="000000"/>
              <w:right w:val="single" w:sz="6" w:space="0" w:color="000000"/>
            </w:tcBorders>
            <w:hideMark/>
          </w:tcPr>
          <w:p w14:paraId="004A4004"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3B867AD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3124974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sz w:val="18"/>
                <w:szCs w:val="22"/>
                <w:lang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63CD487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5562528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3805CA1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NA</w:t>
            </w:r>
          </w:p>
        </w:tc>
        <w:tc>
          <w:tcPr>
            <w:tcW w:w="1453" w:type="dxa"/>
            <w:tcBorders>
              <w:top w:val="single" w:sz="6" w:space="0" w:color="000000"/>
              <w:left w:val="single" w:sz="6" w:space="0" w:color="000000"/>
              <w:bottom w:val="single" w:sz="6" w:space="0" w:color="000000"/>
              <w:right w:val="single" w:sz="6" w:space="0" w:color="000000"/>
            </w:tcBorders>
            <w:hideMark/>
          </w:tcPr>
          <w:p w14:paraId="51265FD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4836CD1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FF"/>
                <w:sz w:val="18"/>
                <w:szCs w:val="18"/>
                <w:lang w:eastAsia="zh-CN"/>
              </w:rPr>
            </w:pPr>
            <w:r w:rsidRPr="00F723C1">
              <w:rPr>
                <w:rFonts w:eastAsia="Calibri"/>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7967927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sz w:val="18"/>
                <w:szCs w:val="18"/>
                <w:lang w:eastAsia="zh-CN"/>
              </w:rPr>
              <w:t>NA</w:t>
            </w:r>
          </w:p>
        </w:tc>
      </w:tr>
      <w:tr w:rsidR="00F723C1" w:rsidRPr="00F723C1" w14:paraId="0BA5A592" w14:textId="77777777" w:rsidTr="00F723C1">
        <w:trPr>
          <w:trHeight w:val="774"/>
          <w:jc w:val="center"/>
        </w:trPr>
        <w:tc>
          <w:tcPr>
            <w:tcW w:w="2688" w:type="dxa"/>
            <w:tcBorders>
              <w:top w:val="single" w:sz="6" w:space="0" w:color="000000"/>
              <w:left w:val="single" w:sz="6" w:space="0" w:color="000000"/>
              <w:bottom w:val="single" w:sz="6" w:space="0" w:color="000000"/>
              <w:right w:val="single" w:sz="6" w:space="0" w:color="000000"/>
            </w:tcBorders>
            <w:hideMark/>
          </w:tcPr>
          <w:p w14:paraId="6B0EA7B2" w14:textId="77777777" w:rsidR="00F723C1" w:rsidRPr="00F723C1" w:rsidRDefault="00F723C1" w:rsidP="00F723C1">
            <w:pPr>
              <w:tabs>
                <w:tab w:val="clear" w:pos="1134"/>
                <w:tab w:val="left" w:pos="121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de-CH" w:eastAsia="zh-CN"/>
              </w:rPr>
            </w:pPr>
            <w:r w:rsidRPr="00F723C1">
              <w:rPr>
                <w:rFonts w:eastAsia="Calibri"/>
                <w:sz w:val="18"/>
                <w:szCs w:val="22"/>
                <w:lang w:val="de-CH" w:eastAsia="zh-CN"/>
              </w:rPr>
              <w:t xml:space="preserve">RF emission </w:t>
            </w:r>
            <w:r w:rsidRPr="00F723C1">
              <w:rPr>
                <w:rFonts w:eastAsia="Calibri"/>
                <w:sz w:val="18"/>
                <w:szCs w:val="22"/>
                <w:lang w:val="de-CH" w:eastAsia="zh-CN"/>
              </w:rPr>
              <w:tab/>
              <w:t>–3 dB</w:t>
            </w:r>
            <w:r w:rsidRPr="00F723C1">
              <w:rPr>
                <w:rFonts w:eastAsia="Calibri"/>
                <w:sz w:val="18"/>
                <w:szCs w:val="22"/>
                <w:lang w:val="de-CH" w:eastAsia="zh-CN"/>
              </w:rPr>
              <w:br/>
              <w:t>bandwidth</w:t>
            </w:r>
            <w:r w:rsidRPr="00F723C1">
              <w:rPr>
                <w:rFonts w:eastAsia="Calibri"/>
                <w:sz w:val="18"/>
                <w:szCs w:val="22"/>
                <w:lang w:val="de-CH" w:eastAsia="zh-CN"/>
              </w:rPr>
              <w:tab/>
              <w:t>–20 dB</w:t>
            </w:r>
          </w:p>
          <w:p w14:paraId="2C4450E6" w14:textId="77777777" w:rsidR="00F723C1" w:rsidRPr="00F723C1" w:rsidRDefault="00F723C1" w:rsidP="00F723C1">
            <w:pPr>
              <w:tabs>
                <w:tab w:val="clear" w:pos="1134"/>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de-CH" w:eastAsia="zh-CN"/>
              </w:rPr>
            </w:pPr>
            <w:r w:rsidRPr="00F723C1">
              <w:rPr>
                <w:rFonts w:eastAsia="Calibri"/>
                <w:sz w:val="18"/>
                <w:szCs w:val="22"/>
                <w:lang w:val="de-CH" w:eastAsia="zh-CN"/>
              </w:rPr>
              <w:tab/>
            </w:r>
          </w:p>
        </w:tc>
        <w:tc>
          <w:tcPr>
            <w:tcW w:w="967" w:type="dxa"/>
            <w:tcBorders>
              <w:top w:val="single" w:sz="6" w:space="0" w:color="000000"/>
              <w:left w:val="single" w:sz="6" w:space="0" w:color="000000"/>
              <w:bottom w:val="single" w:sz="6" w:space="0" w:color="000000"/>
              <w:right w:val="single" w:sz="6" w:space="0" w:color="000000"/>
            </w:tcBorders>
            <w:hideMark/>
          </w:tcPr>
          <w:p w14:paraId="53E05D7F"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616FB816" w14:textId="77777777" w:rsidR="00F723C1" w:rsidRPr="00F723C1" w:rsidRDefault="00F723C1" w:rsidP="00F723C1">
            <w:pPr>
              <w:keepLines/>
              <w:tabs>
                <w:tab w:val="left" w:pos="284"/>
                <w:tab w:val="left" w:pos="349"/>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4</w:t>
            </w:r>
          </w:p>
          <w:p w14:paraId="15F613DD" w14:textId="77777777" w:rsidR="00F723C1" w:rsidRPr="00F723C1" w:rsidRDefault="00F723C1" w:rsidP="00F723C1">
            <w:pPr>
              <w:tabs>
                <w:tab w:val="left" w:pos="284"/>
                <w:tab w:val="left" w:pos="349"/>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12</w:t>
            </w:r>
          </w:p>
          <w:p w14:paraId="1C64C008" w14:textId="77777777" w:rsidR="00F723C1" w:rsidRPr="00F723C1" w:rsidRDefault="00F723C1" w:rsidP="00F723C1">
            <w:pPr>
              <w:tabs>
                <w:tab w:val="left" w:pos="284"/>
                <w:tab w:val="left" w:pos="349"/>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 xml:space="preserve">20 at </w:t>
            </w:r>
            <w:r w:rsidRPr="00F723C1">
              <w:rPr>
                <w:rFonts w:eastAsia="Calibri"/>
                <w:sz w:val="18"/>
                <w:szCs w:val="22"/>
                <w:lang w:val="en-US" w:eastAsia="zh-CN"/>
              </w:rPr>
              <w:t>–</w:t>
            </w:r>
            <w:r w:rsidRPr="00F723C1">
              <w:rPr>
                <w:rFonts w:eastAsia="Calibri"/>
                <w:sz w:val="18"/>
                <w:szCs w:val="22"/>
                <w:lang w:eastAsia="zh-CN"/>
              </w:rPr>
              <w:t>40 dB</w:t>
            </w:r>
          </w:p>
        </w:tc>
        <w:tc>
          <w:tcPr>
            <w:tcW w:w="1362" w:type="dxa"/>
            <w:tcBorders>
              <w:top w:val="single" w:sz="6" w:space="0" w:color="000000"/>
              <w:left w:val="single" w:sz="6" w:space="0" w:color="000000"/>
              <w:bottom w:val="single" w:sz="6" w:space="0" w:color="000000"/>
              <w:right w:val="single" w:sz="6" w:space="0" w:color="000000"/>
            </w:tcBorders>
            <w:hideMark/>
          </w:tcPr>
          <w:p w14:paraId="6027B5F7" w14:textId="77777777" w:rsidR="00F723C1" w:rsidRPr="00F723C1" w:rsidRDefault="00F723C1" w:rsidP="00F723C1">
            <w:pPr>
              <w:keepLines/>
              <w:tabs>
                <w:tab w:val="left" w:pos="284"/>
                <w:tab w:val="left" w:pos="349"/>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4</w:t>
            </w:r>
          </w:p>
          <w:p w14:paraId="6E7CB45F" w14:textId="77777777" w:rsidR="00F723C1" w:rsidRPr="00F723C1" w:rsidRDefault="00F723C1" w:rsidP="00F723C1">
            <w:pPr>
              <w:tabs>
                <w:tab w:val="left" w:pos="284"/>
                <w:tab w:val="left" w:pos="349"/>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12</w:t>
            </w:r>
          </w:p>
          <w:p w14:paraId="4120931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sz w:val="18"/>
                <w:szCs w:val="22"/>
                <w:lang w:eastAsia="zh-CN"/>
              </w:rPr>
              <w:t xml:space="preserve">20 at </w:t>
            </w:r>
            <w:r w:rsidRPr="00F723C1">
              <w:rPr>
                <w:rFonts w:eastAsia="Calibri"/>
                <w:sz w:val="18"/>
                <w:szCs w:val="22"/>
                <w:lang w:val="en-US" w:eastAsia="zh-CN"/>
              </w:rPr>
              <w:t>–</w:t>
            </w:r>
            <w:r w:rsidRPr="00F723C1">
              <w:rPr>
                <w:rFonts w:eastAsia="Calibri"/>
                <w:sz w:val="18"/>
                <w:szCs w:val="22"/>
                <w:lang w:eastAsia="zh-CN"/>
              </w:rPr>
              <w:t>40 dB</w:t>
            </w:r>
          </w:p>
        </w:tc>
        <w:tc>
          <w:tcPr>
            <w:tcW w:w="1362" w:type="dxa"/>
            <w:tcBorders>
              <w:top w:val="single" w:sz="6" w:space="0" w:color="000000"/>
              <w:left w:val="single" w:sz="6" w:space="0" w:color="000000"/>
              <w:bottom w:val="single" w:sz="6" w:space="0" w:color="000000"/>
              <w:right w:val="single" w:sz="6" w:space="0" w:color="000000"/>
            </w:tcBorders>
            <w:hideMark/>
          </w:tcPr>
          <w:p w14:paraId="19B735C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6</w:t>
            </w:r>
            <w:r w:rsidRPr="00F723C1">
              <w:rPr>
                <w:rFonts w:eastAsia="Calibri"/>
                <w:color w:val="000000"/>
                <w:sz w:val="18"/>
                <w:szCs w:val="18"/>
                <w:lang w:eastAsia="zh-CN"/>
              </w:rPr>
              <w:br/>
              <w:t>11</w:t>
            </w:r>
          </w:p>
        </w:tc>
        <w:tc>
          <w:tcPr>
            <w:tcW w:w="1634" w:type="dxa"/>
            <w:tcBorders>
              <w:top w:val="single" w:sz="6" w:space="0" w:color="000000"/>
              <w:left w:val="single" w:sz="6" w:space="0" w:color="000000"/>
              <w:bottom w:val="single" w:sz="6" w:space="0" w:color="000000"/>
              <w:right w:val="single" w:sz="6" w:space="0" w:color="000000"/>
            </w:tcBorders>
            <w:hideMark/>
          </w:tcPr>
          <w:p w14:paraId="24966F54" w14:textId="77777777" w:rsidR="00F723C1" w:rsidRPr="00F723C1" w:rsidRDefault="00F723C1" w:rsidP="00F723C1">
            <w:pPr>
              <w:tabs>
                <w:tab w:val="left" w:pos="284"/>
                <w:tab w:val="left" w:pos="343"/>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1.55</w:t>
            </w:r>
            <w:r w:rsidRPr="00F723C1">
              <w:rPr>
                <w:rFonts w:eastAsia="Calibri"/>
                <w:color w:val="000000"/>
                <w:sz w:val="18"/>
                <w:szCs w:val="18"/>
                <w:lang w:eastAsia="zh-CN"/>
              </w:rPr>
              <w:br/>
              <w:t>20</w:t>
            </w:r>
          </w:p>
        </w:tc>
        <w:tc>
          <w:tcPr>
            <w:tcW w:w="1271" w:type="dxa"/>
            <w:tcBorders>
              <w:top w:val="single" w:sz="6" w:space="0" w:color="000000"/>
              <w:left w:val="single" w:sz="6" w:space="0" w:color="000000"/>
              <w:bottom w:val="single" w:sz="6" w:space="0" w:color="000000"/>
              <w:right w:val="single" w:sz="6" w:space="0" w:color="000000"/>
            </w:tcBorders>
            <w:hideMark/>
          </w:tcPr>
          <w:p w14:paraId="3A39BC2A" w14:textId="77777777" w:rsidR="00F723C1" w:rsidRPr="00F723C1" w:rsidRDefault="00F723C1" w:rsidP="00F723C1">
            <w:pPr>
              <w:tabs>
                <w:tab w:val="left" w:pos="-2"/>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.8</w:t>
            </w:r>
            <w:r w:rsidRPr="00F723C1">
              <w:rPr>
                <w:rFonts w:eastAsia="Calibri"/>
                <w:color w:val="000000"/>
                <w:sz w:val="18"/>
                <w:szCs w:val="18"/>
                <w:lang w:eastAsia="zh-CN"/>
              </w:rPr>
              <w:br/>
              <w:t>4.1</w:t>
            </w:r>
          </w:p>
        </w:tc>
        <w:tc>
          <w:tcPr>
            <w:tcW w:w="1453" w:type="dxa"/>
            <w:tcBorders>
              <w:top w:val="single" w:sz="6" w:space="0" w:color="000000"/>
              <w:left w:val="single" w:sz="6" w:space="0" w:color="000000"/>
              <w:bottom w:val="single" w:sz="6" w:space="0" w:color="000000"/>
              <w:right w:val="single" w:sz="6" w:space="0" w:color="000000"/>
            </w:tcBorders>
            <w:hideMark/>
          </w:tcPr>
          <w:p w14:paraId="53F4582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color w:val="000000"/>
                <w:sz w:val="18"/>
                <w:szCs w:val="18"/>
                <w:lang w:eastAsia="zh-CN"/>
              </w:rPr>
              <w:t>470</w:t>
            </w:r>
            <w:r w:rsidRPr="00F723C1">
              <w:rPr>
                <w:rFonts w:eastAsia="Calibri"/>
                <w:color w:val="000000"/>
                <w:sz w:val="18"/>
                <w:szCs w:val="18"/>
                <w:lang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5FE668D1" w14:textId="77777777" w:rsidR="00F723C1" w:rsidRPr="00F723C1" w:rsidRDefault="00F723C1" w:rsidP="00F723C1">
            <w:pPr>
              <w:tabs>
                <w:tab w:val="left" w:pos="0"/>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color w:val="000000"/>
                <w:sz w:val="18"/>
                <w:szCs w:val="18"/>
                <w:lang w:eastAsia="zh-CN"/>
              </w:rPr>
              <w:t>470</w:t>
            </w:r>
            <w:r w:rsidRPr="00F723C1">
              <w:rPr>
                <w:rFonts w:eastAsia="Calibri"/>
                <w:color w:val="000000"/>
                <w:sz w:val="18"/>
                <w:szCs w:val="18"/>
                <w:lang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255010EA" w14:textId="77777777" w:rsidR="00F723C1" w:rsidRPr="00F723C1" w:rsidRDefault="00F723C1" w:rsidP="00F723C1">
            <w:pPr>
              <w:tabs>
                <w:tab w:val="left" w:pos="0"/>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1.8</w:t>
            </w:r>
            <w:r w:rsidRPr="00F723C1">
              <w:rPr>
                <w:rFonts w:eastAsia="Calibri"/>
                <w:color w:val="000000"/>
                <w:sz w:val="18"/>
                <w:szCs w:val="18"/>
                <w:lang w:eastAsia="zh-CN"/>
              </w:rPr>
              <w:br/>
              <w:t>10</w:t>
            </w:r>
          </w:p>
        </w:tc>
      </w:tr>
      <w:tr w:rsidR="00F723C1" w:rsidRPr="00F723C1" w14:paraId="165D5FB0" w14:textId="77777777" w:rsidTr="00F723C1">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6CCD8D3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Antenna pattern type (pencil, fan, cosecant-squared, etc.)</w:t>
            </w:r>
          </w:p>
        </w:tc>
        <w:tc>
          <w:tcPr>
            <w:tcW w:w="967" w:type="dxa"/>
            <w:tcBorders>
              <w:top w:val="single" w:sz="6" w:space="0" w:color="000000"/>
              <w:left w:val="single" w:sz="6" w:space="0" w:color="000000"/>
              <w:bottom w:val="single" w:sz="6" w:space="0" w:color="000000"/>
              <w:right w:val="single" w:sz="6" w:space="0" w:color="000000"/>
            </w:tcBorders>
          </w:tcPr>
          <w:p w14:paraId="24AFFD4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0E95705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16031BF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10537C5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6DD6BBC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61EE796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Pencil</w:t>
            </w:r>
          </w:p>
        </w:tc>
        <w:tc>
          <w:tcPr>
            <w:tcW w:w="1453" w:type="dxa"/>
            <w:tcBorders>
              <w:top w:val="single" w:sz="6" w:space="0" w:color="000000"/>
              <w:left w:val="single" w:sz="6" w:space="0" w:color="000000"/>
              <w:bottom w:val="single" w:sz="6" w:space="0" w:color="000000"/>
              <w:right w:val="single" w:sz="6" w:space="0" w:color="000000"/>
            </w:tcBorders>
            <w:hideMark/>
          </w:tcPr>
          <w:p w14:paraId="14B4B34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734F31A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403041E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N/A</w:t>
            </w:r>
          </w:p>
        </w:tc>
      </w:tr>
      <w:tr w:rsidR="00F723C1" w:rsidRPr="00F723C1" w14:paraId="4E90BEA8" w14:textId="77777777" w:rsidTr="00F723C1">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72CA6D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Antenna type (reflector, phased array, slotted array, etc.)</w:t>
            </w:r>
          </w:p>
        </w:tc>
        <w:tc>
          <w:tcPr>
            <w:tcW w:w="967" w:type="dxa"/>
            <w:tcBorders>
              <w:top w:val="single" w:sz="6" w:space="0" w:color="000000"/>
              <w:left w:val="single" w:sz="6" w:space="0" w:color="000000"/>
              <w:bottom w:val="single" w:sz="6" w:space="0" w:color="000000"/>
              <w:right w:val="single" w:sz="6" w:space="0" w:color="000000"/>
            </w:tcBorders>
          </w:tcPr>
          <w:p w14:paraId="2708B5D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val="en-US"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14357E2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6335981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1A17FF0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Phased array</w:t>
            </w:r>
          </w:p>
        </w:tc>
        <w:tc>
          <w:tcPr>
            <w:tcW w:w="1634" w:type="dxa"/>
            <w:tcBorders>
              <w:top w:val="single" w:sz="6" w:space="0" w:color="000000"/>
              <w:left w:val="single" w:sz="6" w:space="0" w:color="000000"/>
              <w:bottom w:val="single" w:sz="6" w:space="0" w:color="000000"/>
              <w:right w:val="single" w:sz="6" w:space="0" w:color="000000"/>
            </w:tcBorders>
            <w:hideMark/>
          </w:tcPr>
          <w:p w14:paraId="25A049A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Phased array</w:t>
            </w:r>
          </w:p>
        </w:tc>
        <w:tc>
          <w:tcPr>
            <w:tcW w:w="1271" w:type="dxa"/>
            <w:tcBorders>
              <w:top w:val="single" w:sz="6" w:space="0" w:color="000000"/>
              <w:left w:val="single" w:sz="6" w:space="0" w:color="000000"/>
              <w:bottom w:val="single" w:sz="6" w:space="0" w:color="000000"/>
              <w:right w:val="single" w:sz="6" w:space="0" w:color="000000"/>
            </w:tcBorders>
            <w:hideMark/>
          </w:tcPr>
          <w:p w14:paraId="11363A6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Parabolic</w:t>
            </w:r>
          </w:p>
        </w:tc>
        <w:tc>
          <w:tcPr>
            <w:tcW w:w="1453" w:type="dxa"/>
            <w:tcBorders>
              <w:top w:val="single" w:sz="6" w:space="0" w:color="000000"/>
              <w:left w:val="single" w:sz="6" w:space="0" w:color="000000"/>
              <w:bottom w:val="single" w:sz="6" w:space="0" w:color="000000"/>
              <w:right w:val="single" w:sz="6" w:space="0" w:color="000000"/>
            </w:tcBorders>
            <w:hideMark/>
          </w:tcPr>
          <w:p w14:paraId="686C284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szCs w:val="22"/>
                <w:lang w:eastAsia="zh-CN"/>
              </w:rPr>
            </w:pPr>
            <w:r w:rsidRPr="00F723C1">
              <w:rPr>
                <w:rFonts w:eastAsia="Calibri"/>
                <w:sz w:val="18"/>
                <w:szCs w:val="22"/>
                <w:lang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185162D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sz w:val="18"/>
                <w:szCs w:val="22"/>
                <w:lang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0548A28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sz w:val="18"/>
                <w:lang w:eastAsia="zh-CN"/>
              </w:rPr>
            </w:pPr>
            <w:r w:rsidRPr="00F723C1">
              <w:rPr>
                <w:rFonts w:eastAsia="Calibri"/>
                <w:color w:val="000000"/>
                <w:sz w:val="18"/>
                <w:szCs w:val="18"/>
                <w:lang w:eastAsia="zh-CN"/>
              </w:rPr>
              <w:t>Horn</w:t>
            </w:r>
          </w:p>
        </w:tc>
      </w:tr>
    </w:tbl>
    <w:p w14:paraId="21EF1F28" w14:textId="77777777" w:rsidR="00F723C1" w:rsidRPr="00F723C1" w:rsidRDefault="00F723C1" w:rsidP="00F723C1">
      <w:pPr>
        <w:tabs>
          <w:tab w:val="clear" w:pos="1134"/>
          <w:tab w:val="clear" w:pos="1871"/>
          <w:tab w:val="clear" w:pos="2268"/>
        </w:tabs>
        <w:spacing w:before="0"/>
        <w:textAlignment w:val="auto"/>
        <w:rPr>
          <w:rFonts w:eastAsia="Calibri"/>
          <w:sz w:val="20"/>
          <w:lang w:eastAsia="zh-CN"/>
        </w:rPr>
      </w:pPr>
    </w:p>
    <w:p w14:paraId="6D8AF920" w14:textId="77777777" w:rsidR="00F723C1" w:rsidRPr="00F723C1" w:rsidRDefault="00F723C1" w:rsidP="00F723C1">
      <w:pPr>
        <w:textAlignment w:val="auto"/>
      </w:pPr>
      <w:r w:rsidRPr="00F723C1">
        <w:br w:type="page"/>
      </w:r>
    </w:p>
    <w:p w14:paraId="0784384A" w14:textId="77777777" w:rsidR="00F723C1" w:rsidRPr="00F723C1" w:rsidRDefault="00F723C1" w:rsidP="00F723C1">
      <w:pPr>
        <w:keepNext/>
        <w:spacing w:before="0" w:after="120"/>
        <w:jc w:val="center"/>
        <w:textAlignment w:val="auto"/>
        <w:rPr>
          <w:rFonts w:ascii="Tms Rmn" w:eastAsia="Calibri" w:hAnsi="Tms Rmn"/>
          <w:caps/>
          <w:sz w:val="22"/>
          <w:szCs w:val="22"/>
        </w:rPr>
      </w:pPr>
      <w:r w:rsidRPr="00F723C1">
        <w:rPr>
          <w:rFonts w:eastAsia="Calibri"/>
          <w:caps/>
          <w:sz w:val="22"/>
          <w:szCs w:val="22"/>
        </w:rPr>
        <w:lastRenderedPageBreak/>
        <w:t>TABLE 2 (</w:t>
      </w:r>
      <w:r w:rsidRPr="00F723C1">
        <w:rPr>
          <w:rFonts w:eastAsia="Calibri"/>
          <w:i/>
          <w:iCs/>
          <w:caps/>
          <w:sz w:val="22"/>
          <w:szCs w:val="22"/>
        </w:rPr>
        <w:t>cont.</w:t>
      </w:r>
      <w:r w:rsidRPr="00F723C1">
        <w:rPr>
          <w:rFonts w:ascii="Tms Rmn" w:eastAsia="Calibri" w:hAnsi="Tms Rmn"/>
          <w:caps/>
          <w:sz w:val="22"/>
          <w:szCs w:val="22"/>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11"/>
        <w:gridCol w:w="1265"/>
        <w:gridCol w:w="1323"/>
        <w:gridCol w:w="1323"/>
        <w:gridCol w:w="1323"/>
        <w:gridCol w:w="1235"/>
        <w:gridCol w:w="1411"/>
        <w:gridCol w:w="1323"/>
        <w:gridCol w:w="1323"/>
        <w:gridCol w:w="1323"/>
      </w:tblGrid>
      <w:tr w:rsidR="00F723C1" w:rsidRPr="00F723C1" w14:paraId="42B193BC" w14:textId="77777777" w:rsidTr="00F723C1">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76702581"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Characteristics</w:t>
            </w:r>
          </w:p>
        </w:tc>
        <w:tc>
          <w:tcPr>
            <w:tcW w:w="1265" w:type="dxa"/>
            <w:tcBorders>
              <w:top w:val="single" w:sz="6" w:space="0" w:color="000000"/>
              <w:left w:val="single" w:sz="6" w:space="0" w:color="000000"/>
              <w:bottom w:val="single" w:sz="6" w:space="0" w:color="000000"/>
              <w:right w:val="single" w:sz="6" w:space="0" w:color="000000"/>
            </w:tcBorders>
            <w:hideMark/>
          </w:tcPr>
          <w:p w14:paraId="475BAFA9"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Unit</w:t>
            </w:r>
          </w:p>
        </w:tc>
        <w:tc>
          <w:tcPr>
            <w:tcW w:w="1323" w:type="dxa"/>
            <w:tcBorders>
              <w:top w:val="single" w:sz="6" w:space="0" w:color="000000"/>
              <w:left w:val="single" w:sz="6" w:space="0" w:color="000000"/>
              <w:bottom w:val="single" w:sz="6" w:space="0" w:color="000000"/>
              <w:right w:val="single" w:sz="6" w:space="0" w:color="000000"/>
            </w:tcBorders>
            <w:hideMark/>
          </w:tcPr>
          <w:p w14:paraId="236ED285"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10</w:t>
            </w:r>
          </w:p>
        </w:tc>
        <w:tc>
          <w:tcPr>
            <w:tcW w:w="1323" w:type="dxa"/>
            <w:tcBorders>
              <w:top w:val="single" w:sz="6" w:space="0" w:color="000000"/>
              <w:left w:val="single" w:sz="6" w:space="0" w:color="000000"/>
              <w:bottom w:val="single" w:sz="6" w:space="0" w:color="000000"/>
              <w:right w:val="single" w:sz="6" w:space="0" w:color="000000"/>
            </w:tcBorders>
            <w:hideMark/>
          </w:tcPr>
          <w:p w14:paraId="6D8EEFE9"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10A</w:t>
            </w:r>
          </w:p>
        </w:tc>
        <w:tc>
          <w:tcPr>
            <w:tcW w:w="1323" w:type="dxa"/>
            <w:tcBorders>
              <w:top w:val="single" w:sz="6" w:space="0" w:color="000000"/>
              <w:left w:val="single" w:sz="6" w:space="0" w:color="000000"/>
              <w:bottom w:val="single" w:sz="6" w:space="0" w:color="000000"/>
              <w:right w:val="single" w:sz="6" w:space="0" w:color="000000"/>
            </w:tcBorders>
            <w:hideMark/>
          </w:tcPr>
          <w:p w14:paraId="1F96B54F"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11</w:t>
            </w:r>
          </w:p>
        </w:tc>
        <w:tc>
          <w:tcPr>
            <w:tcW w:w="1235" w:type="dxa"/>
            <w:tcBorders>
              <w:top w:val="single" w:sz="6" w:space="0" w:color="000000"/>
              <w:left w:val="single" w:sz="6" w:space="0" w:color="000000"/>
              <w:bottom w:val="single" w:sz="6" w:space="0" w:color="000000"/>
              <w:right w:val="single" w:sz="6" w:space="0" w:color="000000"/>
            </w:tcBorders>
            <w:hideMark/>
          </w:tcPr>
          <w:p w14:paraId="73B64E52"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 xml:space="preserve">Radar 12 </w:t>
            </w:r>
          </w:p>
        </w:tc>
        <w:tc>
          <w:tcPr>
            <w:tcW w:w="1411" w:type="dxa"/>
            <w:tcBorders>
              <w:top w:val="single" w:sz="6" w:space="0" w:color="000000"/>
              <w:left w:val="single" w:sz="6" w:space="0" w:color="000000"/>
              <w:bottom w:val="single" w:sz="6" w:space="0" w:color="000000"/>
              <w:right w:val="single" w:sz="6" w:space="0" w:color="000000"/>
            </w:tcBorders>
            <w:hideMark/>
          </w:tcPr>
          <w:p w14:paraId="33E78997"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13</w:t>
            </w:r>
          </w:p>
        </w:tc>
        <w:tc>
          <w:tcPr>
            <w:tcW w:w="1323" w:type="dxa"/>
            <w:tcBorders>
              <w:top w:val="single" w:sz="6" w:space="0" w:color="000000"/>
              <w:left w:val="single" w:sz="6" w:space="0" w:color="000000"/>
              <w:bottom w:val="single" w:sz="6" w:space="0" w:color="000000"/>
              <w:right w:val="single" w:sz="6" w:space="0" w:color="000000"/>
            </w:tcBorders>
            <w:hideMark/>
          </w:tcPr>
          <w:p w14:paraId="54962B9D"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14</w:t>
            </w:r>
          </w:p>
        </w:tc>
        <w:tc>
          <w:tcPr>
            <w:tcW w:w="1323" w:type="dxa"/>
            <w:tcBorders>
              <w:top w:val="single" w:sz="6" w:space="0" w:color="000000"/>
              <w:left w:val="single" w:sz="6" w:space="0" w:color="000000"/>
              <w:bottom w:val="single" w:sz="6" w:space="0" w:color="000000"/>
              <w:right w:val="single" w:sz="6" w:space="0" w:color="000000"/>
            </w:tcBorders>
            <w:hideMark/>
          </w:tcPr>
          <w:p w14:paraId="201403FF"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14A</w:t>
            </w:r>
          </w:p>
        </w:tc>
        <w:tc>
          <w:tcPr>
            <w:tcW w:w="1323" w:type="dxa"/>
            <w:tcBorders>
              <w:top w:val="single" w:sz="6" w:space="0" w:color="000000"/>
              <w:left w:val="single" w:sz="6" w:space="0" w:color="000000"/>
              <w:bottom w:val="single" w:sz="6" w:space="0" w:color="000000"/>
              <w:right w:val="single" w:sz="6" w:space="0" w:color="000000"/>
            </w:tcBorders>
            <w:hideMark/>
          </w:tcPr>
          <w:p w14:paraId="3AEA1EEF"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15</w:t>
            </w:r>
          </w:p>
        </w:tc>
      </w:tr>
      <w:tr w:rsidR="00F723C1" w:rsidRPr="00F723C1" w14:paraId="31ED42E9" w14:textId="77777777" w:rsidTr="00F723C1">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317D762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lang w:eastAsia="zh-CN"/>
              </w:rPr>
            </w:pPr>
            <w:r w:rsidRPr="00F723C1">
              <w:rPr>
                <w:rFonts w:eastAsia="Calibri"/>
                <w:sz w:val="18"/>
                <w:szCs w:val="22"/>
                <w:lang w:eastAsia="zh-CN"/>
              </w:rPr>
              <w:t>Antenna polarization</w:t>
            </w:r>
          </w:p>
        </w:tc>
        <w:tc>
          <w:tcPr>
            <w:tcW w:w="1265" w:type="dxa"/>
            <w:tcBorders>
              <w:top w:val="single" w:sz="6" w:space="0" w:color="000000"/>
              <w:left w:val="single" w:sz="6" w:space="0" w:color="000000"/>
              <w:bottom w:val="single" w:sz="6" w:space="0" w:color="000000"/>
              <w:right w:val="single" w:sz="6" w:space="0" w:color="000000"/>
            </w:tcBorders>
          </w:tcPr>
          <w:p w14:paraId="352999D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22"/>
                <w:lang w:eastAsia="zh-CN"/>
              </w:rPr>
            </w:pPr>
          </w:p>
        </w:tc>
        <w:tc>
          <w:tcPr>
            <w:tcW w:w="1323" w:type="dxa"/>
            <w:tcBorders>
              <w:top w:val="single" w:sz="6" w:space="0" w:color="000000"/>
              <w:left w:val="single" w:sz="6" w:space="0" w:color="000000"/>
              <w:bottom w:val="single" w:sz="6" w:space="0" w:color="000000"/>
              <w:right w:val="single" w:sz="6" w:space="0" w:color="000000"/>
            </w:tcBorders>
            <w:hideMark/>
          </w:tcPr>
          <w:p w14:paraId="1800B73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6E824D9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sz w:val="18"/>
                <w:szCs w:val="22"/>
                <w:lang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17E8718E"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Vertical</w:t>
            </w:r>
          </w:p>
        </w:tc>
        <w:tc>
          <w:tcPr>
            <w:tcW w:w="1235" w:type="dxa"/>
            <w:tcBorders>
              <w:top w:val="single" w:sz="6" w:space="0" w:color="000000"/>
              <w:left w:val="single" w:sz="6" w:space="0" w:color="000000"/>
              <w:bottom w:val="single" w:sz="6" w:space="0" w:color="000000"/>
              <w:right w:val="single" w:sz="6" w:space="0" w:color="000000"/>
            </w:tcBorders>
            <w:hideMark/>
          </w:tcPr>
          <w:p w14:paraId="4B590F41"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Vertical</w:t>
            </w:r>
          </w:p>
        </w:tc>
        <w:tc>
          <w:tcPr>
            <w:tcW w:w="1411" w:type="dxa"/>
            <w:tcBorders>
              <w:top w:val="single" w:sz="6" w:space="0" w:color="000000"/>
              <w:left w:val="single" w:sz="6" w:space="0" w:color="000000"/>
              <w:bottom w:val="single" w:sz="6" w:space="0" w:color="000000"/>
              <w:right w:val="single" w:sz="6" w:space="0" w:color="000000"/>
            </w:tcBorders>
            <w:hideMark/>
          </w:tcPr>
          <w:p w14:paraId="32AB1312"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Linear Vertical</w:t>
            </w:r>
          </w:p>
        </w:tc>
        <w:tc>
          <w:tcPr>
            <w:tcW w:w="1323" w:type="dxa"/>
            <w:tcBorders>
              <w:top w:val="single" w:sz="6" w:space="0" w:color="000000"/>
              <w:left w:val="single" w:sz="6" w:space="0" w:color="000000"/>
              <w:bottom w:val="single" w:sz="6" w:space="0" w:color="000000"/>
              <w:right w:val="single" w:sz="6" w:space="0" w:color="000000"/>
            </w:tcBorders>
            <w:hideMark/>
          </w:tcPr>
          <w:p w14:paraId="680766F0"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F04F760"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C93172E"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Vertical, Linear</w:t>
            </w:r>
          </w:p>
        </w:tc>
      </w:tr>
      <w:tr w:rsidR="00F723C1" w:rsidRPr="00F723C1" w14:paraId="05C4A778" w14:textId="77777777" w:rsidTr="00F723C1">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762CC09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Antenna main beam gain </w:t>
            </w:r>
          </w:p>
        </w:tc>
        <w:tc>
          <w:tcPr>
            <w:tcW w:w="1265" w:type="dxa"/>
            <w:tcBorders>
              <w:top w:val="single" w:sz="6" w:space="0" w:color="000000"/>
              <w:left w:val="single" w:sz="6" w:space="0" w:color="000000"/>
              <w:bottom w:val="single" w:sz="6" w:space="0" w:color="000000"/>
              <w:right w:val="single" w:sz="6" w:space="0" w:color="000000"/>
            </w:tcBorders>
            <w:hideMark/>
          </w:tcPr>
          <w:p w14:paraId="2DE4E919"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proofErr w:type="spellStart"/>
            <w:r w:rsidRPr="00F723C1">
              <w:rPr>
                <w:rFonts w:eastAsia="Calibri"/>
                <w:sz w:val="18"/>
                <w:szCs w:val="22"/>
                <w:lang w:eastAsia="zh-CN"/>
              </w:rPr>
              <w:t>dBi</w:t>
            </w:r>
            <w:proofErr w:type="spellEnd"/>
          </w:p>
        </w:tc>
        <w:tc>
          <w:tcPr>
            <w:tcW w:w="1323" w:type="dxa"/>
            <w:tcBorders>
              <w:top w:val="single" w:sz="6" w:space="0" w:color="000000"/>
              <w:left w:val="single" w:sz="6" w:space="0" w:color="000000"/>
              <w:bottom w:val="single" w:sz="6" w:space="0" w:color="000000"/>
              <w:right w:val="single" w:sz="6" w:space="0" w:color="000000"/>
            </w:tcBorders>
            <w:hideMark/>
          </w:tcPr>
          <w:p w14:paraId="41CF3D52"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46705971"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sz w:val="18"/>
                <w:szCs w:val="22"/>
                <w:lang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5F24180B"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16</w:t>
            </w:r>
          </w:p>
        </w:tc>
        <w:tc>
          <w:tcPr>
            <w:tcW w:w="1235" w:type="dxa"/>
            <w:tcBorders>
              <w:top w:val="single" w:sz="6" w:space="0" w:color="000000"/>
              <w:left w:val="single" w:sz="6" w:space="0" w:color="000000"/>
              <w:bottom w:val="single" w:sz="6" w:space="0" w:color="000000"/>
              <w:right w:val="single" w:sz="6" w:space="0" w:color="000000"/>
            </w:tcBorders>
            <w:hideMark/>
          </w:tcPr>
          <w:p w14:paraId="06BB4F97"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25</w:t>
            </w:r>
          </w:p>
        </w:tc>
        <w:tc>
          <w:tcPr>
            <w:tcW w:w="1411" w:type="dxa"/>
            <w:tcBorders>
              <w:top w:val="single" w:sz="6" w:space="0" w:color="000000"/>
              <w:left w:val="single" w:sz="6" w:space="0" w:color="000000"/>
              <w:bottom w:val="single" w:sz="6" w:space="0" w:color="000000"/>
              <w:right w:val="single" w:sz="6" w:space="0" w:color="000000"/>
            </w:tcBorders>
            <w:hideMark/>
          </w:tcPr>
          <w:p w14:paraId="5AE9156B"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42.94</w:t>
            </w:r>
          </w:p>
        </w:tc>
        <w:tc>
          <w:tcPr>
            <w:tcW w:w="1323" w:type="dxa"/>
            <w:tcBorders>
              <w:top w:val="single" w:sz="6" w:space="0" w:color="000000"/>
              <w:left w:val="single" w:sz="6" w:space="0" w:color="000000"/>
              <w:bottom w:val="single" w:sz="6" w:space="0" w:color="000000"/>
              <w:right w:val="single" w:sz="6" w:space="0" w:color="000000"/>
            </w:tcBorders>
            <w:hideMark/>
          </w:tcPr>
          <w:p w14:paraId="3AE7813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5E55D30E"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1D8EAE62"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42</w:t>
            </w:r>
          </w:p>
        </w:tc>
      </w:tr>
      <w:tr w:rsidR="00F723C1" w:rsidRPr="00F723C1" w14:paraId="3A2DA0FE" w14:textId="77777777" w:rsidTr="00F723C1">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4594D1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Antenna elevation beamwidth </w:t>
            </w:r>
          </w:p>
        </w:tc>
        <w:tc>
          <w:tcPr>
            <w:tcW w:w="1265" w:type="dxa"/>
            <w:tcBorders>
              <w:top w:val="single" w:sz="6" w:space="0" w:color="000000"/>
              <w:left w:val="single" w:sz="6" w:space="0" w:color="000000"/>
              <w:bottom w:val="single" w:sz="6" w:space="0" w:color="000000"/>
              <w:right w:val="single" w:sz="6" w:space="0" w:color="000000"/>
            </w:tcBorders>
            <w:hideMark/>
          </w:tcPr>
          <w:p w14:paraId="50EFEC95"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1F53FFE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748DDADF"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sz w:val="18"/>
                <w:szCs w:val="22"/>
                <w:lang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01128A90"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12.5</w:t>
            </w:r>
          </w:p>
        </w:tc>
        <w:tc>
          <w:tcPr>
            <w:tcW w:w="1235" w:type="dxa"/>
            <w:tcBorders>
              <w:top w:val="single" w:sz="6" w:space="0" w:color="000000"/>
              <w:left w:val="single" w:sz="6" w:space="0" w:color="000000"/>
              <w:bottom w:val="single" w:sz="6" w:space="0" w:color="000000"/>
              <w:right w:val="single" w:sz="6" w:space="0" w:color="000000"/>
            </w:tcBorders>
            <w:hideMark/>
          </w:tcPr>
          <w:p w14:paraId="3F5A5901"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26</w:t>
            </w:r>
          </w:p>
        </w:tc>
        <w:tc>
          <w:tcPr>
            <w:tcW w:w="1411" w:type="dxa"/>
            <w:tcBorders>
              <w:top w:val="single" w:sz="6" w:space="0" w:color="000000"/>
              <w:left w:val="single" w:sz="6" w:space="0" w:color="000000"/>
              <w:bottom w:val="single" w:sz="6" w:space="0" w:color="000000"/>
              <w:right w:val="single" w:sz="6" w:space="0" w:color="000000"/>
            </w:tcBorders>
            <w:hideMark/>
          </w:tcPr>
          <w:p w14:paraId="08155907"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3605226F"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7E06BB56"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634DC93A"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1.2</w:t>
            </w:r>
          </w:p>
        </w:tc>
      </w:tr>
      <w:tr w:rsidR="00F723C1" w:rsidRPr="00F723C1" w14:paraId="0C17C75E" w14:textId="77777777" w:rsidTr="00F723C1">
        <w:trPr>
          <w:jc w:val="center"/>
        </w:trPr>
        <w:tc>
          <w:tcPr>
            <w:tcW w:w="2610" w:type="dxa"/>
            <w:tcBorders>
              <w:top w:val="nil"/>
              <w:left w:val="single" w:sz="6" w:space="0" w:color="000000"/>
              <w:bottom w:val="single" w:sz="6" w:space="0" w:color="000000"/>
              <w:right w:val="single" w:sz="6" w:space="0" w:color="000000"/>
            </w:tcBorders>
            <w:hideMark/>
          </w:tcPr>
          <w:p w14:paraId="038611D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Antenna azimuthal beamwidth </w:t>
            </w:r>
          </w:p>
        </w:tc>
        <w:tc>
          <w:tcPr>
            <w:tcW w:w="1265" w:type="dxa"/>
            <w:tcBorders>
              <w:top w:val="nil"/>
              <w:left w:val="single" w:sz="6" w:space="0" w:color="000000"/>
              <w:bottom w:val="single" w:sz="6" w:space="0" w:color="000000"/>
              <w:right w:val="single" w:sz="6" w:space="0" w:color="000000"/>
            </w:tcBorders>
            <w:hideMark/>
          </w:tcPr>
          <w:p w14:paraId="4966DEE3"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degrees</w:t>
            </w:r>
          </w:p>
        </w:tc>
        <w:tc>
          <w:tcPr>
            <w:tcW w:w="1323" w:type="dxa"/>
            <w:tcBorders>
              <w:top w:val="nil"/>
              <w:left w:val="single" w:sz="6" w:space="0" w:color="000000"/>
              <w:bottom w:val="single" w:sz="6" w:space="0" w:color="000000"/>
              <w:right w:val="single" w:sz="6" w:space="0" w:color="000000"/>
            </w:tcBorders>
            <w:hideMark/>
          </w:tcPr>
          <w:p w14:paraId="0A818163"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eastAsia="zh-CN"/>
              </w:rPr>
              <w:t>1.8</w:t>
            </w:r>
          </w:p>
        </w:tc>
        <w:tc>
          <w:tcPr>
            <w:tcW w:w="1323" w:type="dxa"/>
            <w:tcBorders>
              <w:top w:val="nil"/>
              <w:left w:val="single" w:sz="6" w:space="0" w:color="000000"/>
              <w:bottom w:val="single" w:sz="6" w:space="0" w:color="000000"/>
              <w:right w:val="single" w:sz="6" w:space="0" w:color="000000"/>
            </w:tcBorders>
            <w:hideMark/>
          </w:tcPr>
          <w:p w14:paraId="254D5B0E"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sz w:val="18"/>
                <w:szCs w:val="22"/>
                <w:lang w:eastAsia="zh-CN"/>
              </w:rPr>
              <w:t>1.8</w:t>
            </w:r>
          </w:p>
        </w:tc>
        <w:tc>
          <w:tcPr>
            <w:tcW w:w="1323" w:type="dxa"/>
            <w:tcBorders>
              <w:top w:val="nil"/>
              <w:left w:val="single" w:sz="6" w:space="0" w:color="000000"/>
              <w:bottom w:val="single" w:sz="6" w:space="0" w:color="000000"/>
              <w:right w:val="single" w:sz="6" w:space="0" w:color="000000"/>
            </w:tcBorders>
            <w:hideMark/>
          </w:tcPr>
          <w:p w14:paraId="23AAE262"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12.5</w:t>
            </w:r>
          </w:p>
        </w:tc>
        <w:tc>
          <w:tcPr>
            <w:tcW w:w="1235" w:type="dxa"/>
            <w:tcBorders>
              <w:top w:val="nil"/>
              <w:left w:val="single" w:sz="6" w:space="0" w:color="000000"/>
              <w:bottom w:val="single" w:sz="6" w:space="0" w:color="000000"/>
              <w:right w:val="single" w:sz="6" w:space="0" w:color="000000"/>
            </w:tcBorders>
            <w:hideMark/>
          </w:tcPr>
          <w:p w14:paraId="6DBB8937"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2</w:t>
            </w:r>
          </w:p>
        </w:tc>
        <w:tc>
          <w:tcPr>
            <w:tcW w:w="1411" w:type="dxa"/>
            <w:tcBorders>
              <w:top w:val="nil"/>
              <w:left w:val="single" w:sz="6" w:space="0" w:color="000000"/>
              <w:bottom w:val="single" w:sz="6" w:space="0" w:color="000000"/>
              <w:right w:val="single" w:sz="6" w:space="0" w:color="000000"/>
            </w:tcBorders>
            <w:hideMark/>
          </w:tcPr>
          <w:p w14:paraId="4E8BE4FC"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2.5</w:t>
            </w:r>
          </w:p>
        </w:tc>
        <w:tc>
          <w:tcPr>
            <w:tcW w:w="1323" w:type="dxa"/>
            <w:tcBorders>
              <w:top w:val="nil"/>
              <w:left w:val="single" w:sz="6" w:space="0" w:color="000000"/>
              <w:bottom w:val="single" w:sz="6" w:space="0" w:color="000000"/>
              <w:right w:val="single" w:sz="6" w:space="0" w:color="000000"/>
            </w:tcBorders>
            <w:hideMark/>
          </w:tcPr>
          <w:p w14:paraId="67DC87D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2.5</w:t>
            </w:r>
          </w:p>
        </w:tc>
        <w:tc>
          <w:tcPr>
            <w:tcW w:w="1323" w:type="dxa"/>
            <w:tcBorders>
              <w:top w:val="nil"/>
              <w:left w:val="single" w:sz="6" w:space="0" w:color="000000"/>
              <w:bottom w:val="single" w:sz="6" w:space="0" w:color="000000"/>
              <w:right w:val="single" w:sz="6" w:space="0" w:color="000000"/>
            </w:tcBorders>
            <w:hideMark/>
          </w:tcPr>
          <w:p w14:paraId="12550DD8"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color w:val="000000"/>
                <w:sz w:val="18"/>
                <w:szCs w:val="18"/>
                <w:lang w:eastAsia="zh-CN"/>
              </w:rPr>
              <w:t>2.5</w:t>
            </w:r>
          </w:p>
        </w:tc>
        <w:tc>
          <w:tcPr>
            <w:tcW w:w="1323" w:type="dxa"/>
            <w:tcBorders>
              <w:top w:val="nil"/>
              <w:left w:val="single" w:sz="6" w:space="0" w:color="000000"/>
              <w:bottom w:val="single" w:sz="6" w:space="0" w:color="000000"/>
              <w:right w:val="single" w:sz="6" w:space="0" w:color="000000"/>
            </w:tcBorders>
            <w:hideMark/>
          </w:tcPr>
          <w:p w14:paraId="6400C1C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1.2</w:t>
            </w:r>
          </w:p>
        </w:tc>
      </w:tr>
      <w:tr w:rsidR="00F723C1" w:rsidRPr="00F723C1" w14:paraId="038CBDD7" w14:textId="77777777" w:rsidTr="00F723C1">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0748183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Antenna horizontal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73D60996"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753AB93F"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68E1AC88"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sz w:val="18"/>
                <w:szCs w:val="22"/>
                <w:lang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34A4C6FB"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30726267"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2F35CD61"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3E14D269"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3FD8ED9F"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color w:val="000000"/>
                <w:sz w:val="18"/>
                <w:szCs w:val="18"/>
                <w:lang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0020C0B0"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Variable - 45</w:t>
            </w:r>
          </w:p>
        </w:tc>
      </w:tr>
      <w:tr w:rsidR="00F723C1" w:rsidRPr="00F723C1" w14:paraId="5B18B0FD" w14:textId="77777777" w:rsidTr="00F723C1">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95B806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Antenna horizontal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565ABAF6"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71C34F7F"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6CCDBD0F"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sz w:val="18"/>
                <w:szCs w:val="22"/>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2BDAE774"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07EE227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360</w:t>
            </w:r>
          </w:p>
        </w:tc>
        <w:tc>
          <w:tcPr>
            <w:tcW w:w="1411" w:type="dxa"/>
            <w:tcBorders>
              <w:top w:val="single" w:sz="6" w:space="0" w:color="000000"/>
              <w:left w:val="single" w:sz="6" w:space="0" w:color="000000"/>
              <w:bottom w:val="single" w:sz="6" w:space="0" w:color="000000"/>
              <w:right w:val="single" w:sz="6" w:space="0" w:color="000000"/>
            </w:tcBorders>
            <w:hideMark/>
          </w:tcPr>
          <w:p w14:paraId="55ADC49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065CA583"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2B464A57"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0" w:after="40"/>
              <w:ind w:left="567" w:hanging="567"/>
              <w:jc w:val="center"/>
              <w:textAlignment w:val="auto"/>
              <w:rPr>
                <w:rFonts w:eastAsia="Calibri"/>
                <w:color w:val="000000"/>
                <w:sz w:val="18"/>
                <w:szCs w:val="18"/>
                <w:lang w:eastAsia="zh-CN"/>
              </w:rPr>
            </w:pPr>
            <w:r w:rsidRPr="00F723C1">
              <w:rPr>
                <w:rFonts w:eastAsia="Calibri"/>
                <w:color w:val="000000"/>
                <w:sz w:val="18"/>
                <w:szCs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429EA47A"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0" w:after="40"/>
              <w:ind w:left="567" w:hanging="567"/>
              <w:jc w:val="center"/>
              <w:textAlignment w:val="auto"/>
              <w:rPr>
                <w:rFonts w:eastAsia="Calibri"/>
                <w:b/>
                <w:sz w:val="18"/>
                <w:lang w:eastAsia="zh-CN"/>
              </w:rPr>
            </w:pPr>
            <w:r w:rsidRPr="00F723C1">
              <w:rPr>
                <w:rFonts w:eastAsia="Calibri"/>
                <w:color w:val="000000"/>
                <w:sz w:val="18"/>
                <w:szCs w:val="18"/>
                <w:lang w:eastAsia="zh-CN"/>
              </w:rPr>
              <w:t>360</w:t>
            </w:r>
          </w:p>
        </w:tc>
      </w:tr>
      <w:tr w:rsidR="00F723C1" w:rsidRPr="00F723C1" w14:paraId="6AF97762" w14:textId="77777777" w:rsidTr="00F723C1">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D4ABD7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Antenna vertical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17544D9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1832346A"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591178B5"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E50AC6C"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47F35797"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5D742A13"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4C7EFC29"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3E9C81E4"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52FEF3B"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variable - 45</w:t>
            </w:r>
          </w:p>
        </w:tc>
      </w:tr>
      <w:tr w:rsidR="00F723C1" w:rsidRPr="00F723C1" w14:paraId="7B25C419" w14:textId="77777777" w:rsidTr="00F723C1">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7F65D95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Antenna vertical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014FF0CB"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72D55DE8"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E807607"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sz w:val="18"/>
                <w:szCs w:val="22"/>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13CF3B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3A5F639D" w14:textId="77777777" w:rsidR="00F723C1" w:rsidRPr="00F723C1" w:rsidRDefault="00F723C1" w:rsidP="00F723C1">
            <w:pPr>
              <w:keepLines/>
              <w:tabs>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b/>
                <w:sz w:val="18"/>
                <w:szCs w:val="22"/>
                <w:lang w:eastAsia="zh-CN"/>
              </w:rPr>
            </w:pPr>
            <w:r w:rsidRPr="00F723C1">
              <w:rPr>
                <w:rFonts w:eastAsia="Calibri"/>
                <w:color w:val="000000"/>
                <w:sz w:val="18"/>
                <w:szCs w:val="18"/>
                <w:lang w:eastAsia="zh-CN"/>
              </w:rPr>
              <w:t>Electronically Steered</w:t>
            </w:r>
          </w:p>
        </w:tc>
        <w:tc>
          <w:tcPr>
            <w:tcW w:w="1411" w:type="dxa"/>
            <w:tcBorders>
              <w:top w:val="single" w:sz="6" w:space="0" w:color="000000"/>
              <w:left w:val="single" w:sz="6" w:space="0" w:color="000000"/>
              <w:bottom w:val="single" w:sz="6" w:space="0" w:color="000000"/>
              <w:right w:val="single" w:sz="6" w:space="0" w:color="000000"/>
            </w:tcBorders>
            <w:hideMark/>
          </w:tcPr>
          <w:p w14:paraId="787D6296"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D3C0B8D" w14:textId="77777777" w:rsidR="00F723C1" w:rsidRPr="00F723C1" w:rsidRDefault="00F723C1" w:rsidP="00F723C1">
            <w:pPr>
              <w:keepLines/>
              <w:tabs>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b/>
                <w:sz w:val="18"/>
                <w:szCs w:val="22"/>
                <w:lang w:eastAsia="zh-CN"/>
              </w:rPr>
            </w:pPr>
            <w:r w:rsidRPr="00F723C1">
              <w:rPr>
                <w:rFonts w:eastAsia="Calibri"/>
                <w:color w:val="000000"/>
                <w:sz w:val="18"/>
                <w:szCs w:val="18"/>
                <w:lang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03941231" w14:textId="77777777" w:rsidR="00F723C1" w:rsidRPr="00F723C1" w:rsidRDefault="00F723C1" w:rsidP="00F723C1">
            <w:pPr>
              <w:keepLines/>
              <w:tabs>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jc w:val="center"/>
              <w:textAlignment w:val="auto"/>
              <w:rPr>
                <w:rFonts w:eastAsia="Calibri"/>
                <w:color w:val="000000"/>
                <w:sz w:val="18"/>
                <w:szCs w:val="18"/>
                <w:lang w:eastAsia="zh-CN"/>
              </w:rPr>
            </w:pPr>
            <w:r w:rsidRPr="00F723C1">
              <w:rPr>
                <w:rFonts w:eastAsia="Calibri"/>
                <w:color w:val="000000"/>
                <w:sz w:val="18"/>
                <w:szCs w:val="18"/>
                <w:lang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628A9FEA"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N/A</w:t>
            </w:r>
          </w:p>
        </w:tc>
      </w:tr>
      <w:tr w:rsidR="00F723C1" w:rsidRPr="00F723C1" w14:paraId="4F2103BA" w14:textId="77777777" w:rsidTr="00F723C1">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72E0E91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val="en-US" w:eastAsia="zh-CN"/>
              </w:rPr>
            </w:pPr>
            <w:r w:rsidRPr="00F723C1">
              <w:rPr>
                <w:rFonts w:eastAsia="Calibri"/>
                <w:sz w:val="18"/>
                <w:szCs w:val="22"/>
                <w:lang w:val="en-US" w:eastAsia="zh-CN"/>
              </w:rPr>
              <w:t>Antenna side</w:t>
            </w:r>
            <w:r w:rsidRPr="00F723C1">
              <w:rPr>
                <w:rFonts w:eastAsia="Calibri"/>
                <w:sz w:val="18"/>
                <w:szCs w:val="22"/>
                <w:lang w:val="en-US" w:eastAsia="zh-CN"/>
              </w:rPr>
              <w:noBreakHyphen/>
              <w:t>lobe (SL) levels (1</w:t>
            </w:r>
            <w:r w:rsidRPr="00F723C1">
              <w:rPr>
                <w:rFonts w:eastAsia="Calibri"/>
                <w:sz w:val="18"/>
                <w:szCs w:val="22"/>
                <w:vertAlign w:val="superscript"/>
                <w:lang w:val="en-US" w:eastAsia="zh-CN"/>
              </w:rPr>
              <w:t>st</w:t>
            </w:r>
            <w:r w:rsidRPr="00F723C1">
              <w:rPr>
                <w:rFonts w:eastAsia="Calibri"/>
                <w:sz w:val="18"/>
                <w:szCs w:val="22"/>
                <w:lang w:val="en-US" w:eastAsia="zh-CN"/>
              </w:rPr>
              <w:t xml:space="preserve"> SLs and remote SLs) </w:t>
            </w:r>
          </w:p>
        </w:tc>
        <w:tc>
          <w:tcPr>
            <w:tcW w:w="1265" w:type="dxa"/>
            <w:tcBorders>
              <w:top w:val="single" w:sz="6" w:space="0" w:color="000000"/>
              <w:left w:val="single" w:sz="6" w:space="0" w:color="000000"/>
              <w:bottom w:val="single" w:sz="6" w:space="0" w:color="000000"/>
              <w:right w:val="single" w:sz="6" w:space="0" w:color="000000"/>
            </w:tcBorders>
            <w:hideMark/>
          </w:tcPr>
          <w:p w14:paraId="395B1ADB"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77221501"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val="en-US" w:eastAsia="zh-CN"/>
              </w:rPr>
              <w:t>–</w:t>
            </w:r>
            <w:r w:rsidRPr="00F723C1">
              <w:rPr>
                <w:rFonts w:eastAsia="Calibri"/>
                <w:sz w:val="18"/>
                <w:szCs w:val="22"/>
                <w:lang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718CB235"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sz w:val="18"/>
                <w:szCs w:val="22"/>
                <w:lang w:val="en-US" w:eastAsia="zh-CN"/>
              </w:rPr>
              <w:t>–</w:t>
            </w:r>
            <w:r w:rsidRPr="00F723C1">
              <w:rPr>
                <w:rFonts w:eastAsia="Calibri"/>
                <w:sz w:val="18"/>
                <w:szCs w:val="22"/>
                <w:lang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3D9D9C5B"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628427B2"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02F3D34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val="en-US" w:eastAsia="zh-CN"/>
              </w:rPr>
              <w:t>–</w:t>
            </w:r>
            <w:r w:rsidRPr="00F723C1">
              <w:rPr>
                <w:rFonts w:eastAsia="Calibri"/>
                <w:color w:val="000000"/>
                <w:sz w:val="18"/>
                <w:szCs w:val="18"/>
                <w:lang w:eastAsia="zh-CN"/>
              </w:rPr>
              <w:t>8.7</w:t>
            </w:r>
          </w:p>
        </w:tc>
        <w:tc>
          <w:tcPr>
            <w:tcW w:w="1323" w:type="dxa"/>
            <w:tcBorders>
              <w:top w:val="single" w:sz="6" w:space="0" w:color="000000"/>
              <w:left w:val="single" w:sz="6" w:space="0" w:color="000000"/>
              <w:bottom w:val="single" w:sz="6" w:space="0" w:color="000000"/>
              <w:right w:val="single" w:sz="6" w:space="0" w:color="000000"/>
            </w:tcBorders>
            <w:hideMark/>
          </w:tcPr>
          <w:p w14:paraId="5EFDD935"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val="en-US" w:eastAsia="zh-CN"/>
              </w:rPr>
              <w:t>–</w:t>
            </w:r>
            <w:r w:rsidRPr="00F723C1">
              <w:rPr>
                <w:rFonts w:eastAsia="Calibri"/>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4B82B4DA"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sz w:val="18"/>
                <w:szCs w:val="22"/>
                <w:lang w:val="en-US" w:eastAsia="zh-CN"/>
              </w:rPr>
              <w:t>–</w:t>
            </w:r>
            <w:r w:rsidRPr="00F723C1">
              <w:rPr>
                <w:rFonts w:eastAsia="Calibri"/>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7060DD91"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sz w:val="18"/>
                <w:szCs w:val="22"/>
                <w:lang w:val="en-US" w:eastAsia="zh-CN"/>
              </w:rPr>
              <w:t>–</w:t>
            </w:r>
            <w:r w:rsidRPr="00F723C1">
              <w:rPr>
                <w:rFonts w:eastAsia="Calibri"/>
                <w:color w:val="000000"/>
                <w:sz w:val="18"/>
                <w:szCs w:val="18"/>
                <w:lang w:eastAsia="zh-CN"/>
              </w:rPr>
              <w:t>22</w:t>
            </w:r>
          </w:p>
        </w:tc>
      </w:tr>
      <w:tr w:rsidR="00F723C1" w:rsidRPr="00F723C1" w14:paraId="609C7F39" w14:textId="77777777" w:rsidTr="00F723C1">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098E0B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Antenna height </w:t>
            </w:r>
          </w:p>
        </w:tc>
        <w:tc>
          <w:tcPr>
            <w:tcW w:w="1265" w:type="dxa"/>
            <w:tcBorders>
              <w:top w:val="single" w:sz="6" w:space="0" w:color="000000"/>
              <w:left w:val="single" w:sz="6" w:space="0" w:color="000000"/>
              <w:bottom w:val="single" w:sz="6" w:space="0" w:color="000000"/>
              <w:right w:val="single" w:sz="6" w:space="0" w:color="000000"/>
            </w:tcBorders>
            <w:hideMark/>
          </w:tcPr>
          <w:p w14:paraId="43F2C1A0"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m</w:t>
            </w:r>
          </w:p>
        </w:tc>
        <w:tc>
          <w:tcPr>
            <w:tcW w:w="1323" w:type="dxa"/>
            <w:tcBorders>
              <w:top w:val="single" w:sz="6" w:space="0" w:color="000000"/>
              <w:left w:val="single" w:sz="6" w:space="0" w:color="000000"/>
              <w:bottom w:val="single" w:sz="6" w:space="0" w:color="000000"/>
              <w:right w:val="single" w:sz="6" w:space="0" w:color="000000"/>
            </w:tcBorders>
            <w:hideMark/>
          </w:tcPr>
          <w:p w14:paraId="52FAE07B"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eastAsia="zh-CN"/>
              </w:rPr>
              <w:t>45</w:t>
            </w:r>
          </w:p>
        </w:tc>
        <w:tc>
          <w:tcPr>
            <w:tcW w:w="1323" w:type="dxa"/>
            <w:tcBorders>
              <w:top w:val="single" w:sz="6" w:space="0" w:color="000000"/>
              <w:left w:val="single" w:sz="6" w:space="0" w:color="000000"/>
              <w:bottom w:val="single" w:sz="6" w:space="0" w:color="000000"/>
              <w:right w:val="single" w:sz="6" w:space="0" w:color="000000"/>
            </w:tcBorders>
            <w:hideMark/>
          </w:tcPr>
          <w:p w14:paraId="7D82A1DA"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sz w:val="18"/>
                <w:szCs w:val="22"/>
                <w:lang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178819D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5B54FBE4"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30</w:t>
            </w:r>
          </w:p>
        </w:tc>
        <w:tc>
          <w:tcPr>
            <w:tcW w:w="1411" w:type="dxa"/>
            <w:tcBorders>
              <w:top w:val="single" w:sz="6" w:space="0" w:color="000000"/>
              <w:left w:val="single" w:sz="6" w:space="0" w:color="000000"/>
              <w:bottom w:val="single" w:sz="6" w:space="0" w:color="000000"/>
              <w:right w:val="single" w:sz="6" w:space="0" w:color="000000"/>
            </w:tcBorders>
            <w:hideMark/>
          </w:tcPr>
          <w:p w14:paraId="6650340A"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DE95826"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6BE76E96"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88A66F5"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NA</w:t>
            </w:r>
          </w:p>
        </w:tc>
      </w:tr>
      <w:tr w:rsidR="00F723C1" w:rsidRPr="00F723C1" w14:paraId="5149AA7B" w14:textId="77777777" w:rsidTr="00F723C1">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EC98CB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Receiver IF 3 dB bandwidth </w:t>
            </w:r>
          </w:p>
        </w:tc>
        <w:tc>
          <w:tcPr>
            <w:tcW w:w="1265" w:type="dxa"/>
            <w:tcBorders>
              <w:top w:val="single" w:sz="6" w:space="0" w:color="000000"/>
              <w:left w:val="single" w:sz="6" w:space="0" w:color="000000"/>
              <w:bottom w:val="single" w:sz="6" w:space="0" w:color="000000"/>
              <w:right w:val="single" w:sz="6" w:space="0" w:color="000000"/>
            </w:tcBorders>
            <w:hideMark/>
          </w:tcPr>
          <w:p w14:paraId="45282E9C"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MHz</w:t>
            </w:r>
          </w:p>
        </w:tc>
        <w:tc>
          <w:tcPr>
            <w:tcW w:w="1323" w:type="dxa"/>
            <w:tcBorders>
              <w:top w:val="single" w:sz="6" w:space="0" w:color="000000"/>
              <w:left w:val="single" w:sz="6" w:space="0" w:color="000000"/>
              <w:bottom w:val="single" w:sz="6" w:space="0" w:color="000000"/>
              <w:right w:val="single" w:sz="6" w:space="0" w:color="000000"/>
            </w:tcBorders>
            <w:hideMark/>
          </w:tcPr>
          <w:p w14:paraId="3190E054"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1DFABF33"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sz w:val="18"/>
                <w:szCs w:val="22"/>
                <w:lang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3785C259"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217D9A5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7</w:t>
            </w:r>
          </w:p>
        </w:tc>
        <w:tc>
          <w:tcPr>
            <w:tcW w:w="1411" w:type="dxa"/>
            <w:tcBorders>
              <w:top w:val="single" w:sz="6" w:space="0" w:color="000000"/>
              <w:left w:val="single" w:sz="6" w:space="0" w:color="000000"/>
              <w:bottom w:val="single" w:sz="6" w:space="0" w:color="000000"/>
              <w:right w:val="single" w:sz="6" w:space="0" w:color="000000"/>
            </w:tcBorders>
            <w:hideMark/>
          </w:tcPr>
          <w:p w14:paraId="6A97A6F1"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2.75</w:t>
            </w:r>
          </w:p>
        </w:tc>
        <w:tc>
          <w:tcPr>
            <w:tcW w:w="1323" w:type="dxa"/>
            <w:tcBorders>
              <w:top w:val="single" w:sz="6" w:space="0" w:color="000000"/>
              <w:left w:val="single" w:sz="6" w:space="0" w:color="000000"/>
              <w:bottom w:val="single" w:sz="6" w:space="0" w:color="000000"/>
              <w:right w:val="single" w:sz="6" w:space="0" w:color="000000"/>
            </w:tcBorders>
            <w:hideMark/>
          </w:tcPr>
          <w:p w14:paraId="56EC5E7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44F1D3A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C526DC4"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20</w:t>
            </w:r>
          </w:p>
        </w:tc>
      </w:tr>
      <w:tr w:rsidR="00F723C1" w:rsidRPr="00F723C1" w14:paraId="7C5E3872" w14:textId="77777777" w:rsidTr="00F723C1">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21E05F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Receiver noise figure </w:t>
            </w:r>
          </w:p>
        </w:tc>
        <w:tc>
          <w:tcPr>
            <w:tcW w:w="1265" w:type="dxa"/>
            <w:tcBorders>
              <w:top w:val="single" w:sz="6" w:space="0" w:color="000000"/>
              <w:left w:val="single" w:sz="6" w:space="0" w:color="000000"/>
              <w:bottom w:val="single" w:sz="6" w:space="0" w:color="000000"/>
              <w:right w:val="single" w:sz="6" w:space="0" w:color="000000"/>
            </w:tcBorders>
            <w:hideMark/>
          </w:tcPr>
          <w:p w14:paraId="24D7303E"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6E6282C0"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543F03D9"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sz w:val="18"/>
                <w:szCs w:val="22"/>
                <w:lang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10837EAA"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1F9F09A4"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4</w:t>
            </w:r>
          </w:p>
        </w:tc>
        <w:tc>
          <w:tcPr>
            <w:tcW w:w="1411" w:type="dxa"/>
            <w:tcBorders>
              <w:top w:val="single" w:sz="6" w:space="0" w:color="000000"/>
              <w:left w:val="single" w:sz="6" w:space="0" w:color="000000"/>
              <w:bottom w:val="single" w:sz="6" w:space="0" w:color="000000"/>
              <w:right w:val="single" w:sz="6" w:space="0" w:color="000000"/>
            </w:tcBorders>
            <w:hideMark/>
          </w:tcPr>
          <w:p w14:paraId="33418FCD"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color w:val="000000"/>
                <w:sz w:val="18"/>
                <w:szCs w:val="18"/>
                <w:lang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7536804A"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46E48866"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color w:val="000000"/>
                <w:sz w:val="18"/>
                <w:szCs w:val="18"/>
                <w:lang w:eastAsia="zh-CN"/>
              </w:rPr>
            </w:pPr>
            <w:r w:rsidRPr="00F723C1">
              <w:rPr>
                <w:rFonts w:eastAsia="Calibri"/>
                <w:sz w:val="18"/>
                <w:szCs w:val="22"/>
                <w:lang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48519216"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lang w:eastAsia="zh-CN"/>
              </w:rPr>
            </w:pPr>
            <w:r w:rsidRPr="00F723C1">
              <w:rPr>
                <w:rFonts w:eastAsia="Calibri"/>
                <w:color w:val="000000"/>
                <w:sz w:val="18"/>
                <w:szCs w:val="18"/>
                <w:lang w:eastAsia="zh-CN"/>
              </w:rPr>
              <w:t>2.3</w:t>
            </w:r>
          </w:p>
        </w:tc>
      </w:tr>
      <w:tr w:rsidR="00F723C1" w:rsidRPr="00F723C1" w14:paraId="0F2B0FD7" w14:textId="77777777" w:rsidTr="00F723C1">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5A8612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22"/>
                <w:lang w:eastAsia="zh-CN"/>
              </w:rPr>
            </w:pPr>
            <w:r w:rsidRPr="00F723C1">
              <w:rPr>
                <w:rFonts w:eastAsia="Calibri"/>
                <w:sz w:val="18"/>
                <w:szCs w:val="22"/>
                <w:lang w:eastAsia="zh-CN"/>
              </w:rPr>
              <w:t xml:space="preserve">Minimum </w:t>
            </w:r>
            <w:proofErr w:type="spellStart"/>
            <w:r w:rsidRPr="00F723C1">
              <w:rPr>
                <w:rFonts w:eastAsia="Calibri"/>
                <w:sz w:val="18"/>
                <w:szCs w:val="22"/>
                <w:lang w:eastAsia="zh-CN"/>
              </w:rPr>
              <w:t>discernable</w:t>
            </w:r>
            <w:proofErr w:type="spellEnd"/>
            <w:r w:rsidRPr="00F723C1">
              <w:rPr>
                <w:rFonts w:eastAsia="Calibri"/>
                <w:sz w:val="18"/>
                <w:szCs w:val="22"/>
                <w:lang w:eastAsia="zh-CN"/>
              </w:rPr>
              <w:t xml:space="preserve"> signal </w:t>
            </w:r>
          </w:p>
        </w:tc>
        <w:tc>
          <w:tcPr>
            <w:tcW w:w="1265" w:type="dxa"/>
            <w:tcBorders>
              <w:top w:val="single" w:sz="6" w:space="0" w:color="000000"/>
              <w:left w:val="single" w:sz="6" w:space="0" w:color="000000"/>
              <w:bottom w:val="single" w:sz="6" w:space="0" w:color="000000"/>
              <w:right w:val="single" w:sz="6" w:space="0" w:color="000000"/>
            </w:tcBorders>
            <w:hideMark/>
          </w:tcPr>
          <w:p w14:paraId="67A4ED9C"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eastAsia="zh-CN"/>
              </w:rPr>
              <w:t>dBm</w:t>
            </w:r>
          </w:p>
        </w:tc>
        <w:tc>
          <w:tcPr>
            <w:tcW w:w="1323" w:type="dxa"/>
            <w:tcBorders>
              <w:top w:val="single" w:sz="6" w:space="0" w:color="000000"/>
              <w:left w:val="single" w:sz="6" w:space="0" w:color="000000"/>
              <w:bottom w:val="single" w:sz="6" w:space="0" w:color="000000"/>
              <w:right w:val="single" w:sz="6" w:space="0" w:color="000000"/>
            </w:tcBorders>
            <w:hideMark/>
          </w:tcPr>
          <w:p w14:paraId="3D3C79F3"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val="en-US" w:eastAsia="zh-CN"/>
              </w:rPr>
              <w:t>–</w:t>
            </w:r>
            <w:r w:rsidRPr="00F723C1">
              <w:rPr>
                <w:rFonts w:eastAsia="Calibri"/>
                <w:sz w:val="18"/>
                <w:szCs w:val="22"/>
                <w:lang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541F37EB"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val="en-US" w:eastAsia="zh-CN"/>
              </w:rPr>
              <w:t>–</w:t>
            </w:r>
            <w:r w:rsidRPr="00F723C1">
              <w:rPr>
                <w:rFonts w:eastAsia="Calibri"/>
                <w:sz w:val="18"/>
                <w:szCs w:val="22"/>
                <w:lang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4CB107A4"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val="en-US" w:eastAsia="zh-CN"/>
              </w:rPr>
              <w:t>–</w:t>
            </w:r>
            <w:r w:rsidRPr="00F723C1">
              <w:rPr>
                <w:rFonts w:eastAsia="Calibri"/>
                <w:sz w:val="18"/>
                <w:szCs w:val="22"/>
                <w:lang w:eastAsia="zh-CN"/>
              </w:rPr>
              <w:t>111</w:t>
            </w:r>
          </w:p>
        </w:tc>
        <w:tc>
          <w:tcPr>
            <w:tcW w:w="1235" w:type="dxa"/>
            <w:tcBorders>
              <w:top w:val="single" w:sz="6" w:space="0" w:color="000000"/>
              <w:left w:val="single" w:sz="6" w:space="0" w:color="000000"/>
              <w:bottom w:val="single" w:sz="6" w:space="0" w:color="000000"/>
              <w:right w:val="single" w:sz="6" w:space="0" w:color="000000"/>
            </w:tcBorders>
            <w:hideMark/>
          </w:tcPr>
          <w:p w14:paraId="3E7EED2E"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val="en-US" w:eastAsia="zh-CN"/>
              </w:rPr>
              <w:t>–</w:t>
            </w:r>
            <w:r w:rsidRPr="00F723C1">
              <w:rPr>
                <w:rFonts w:eastAsia="Calibri"/>
                <w:sz w:val="18"/>
                <w:szCs w:val="22"/>
                <w:lang w:eastAsia="zh-CN"/>
              </w:rPr>
              <w:t>116</w:t>
            </w:r>
          </w:p>
        </w:tc>
        <w:tc>
          <w:tcPr>
            <w:tcW w:w="1411" w:type="dxa"/>
            <w:tcBorders>
              <w:top w:val="single" w:sz="6" w:space="0" w:color="000000"/>
              <w:left w:val="single" w:sz="6" w:space="0" w:color="000000"/>
              <w:bottom w:val="single" w:sz="6" w:space="0" w:color="000000"/>
              <w:right w:val="single" w:sz="6" w:space="0" w:color="000000"/>
            </w:tcBorders>
            <w:hideMark/>
          </w:tcPr>
          <w:p w14:paraId="265DC5F2"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val="en-US" w:eastAsia="zh-CN"/>
              </w:rPr>
              <w:t>–</w:t>
            </w:r>
            <w:r w:rsidRPr="00F723C1">
              <w:rPr>
                <w:rFonts w:eastAsia="Calibri"/>
                <w:sz w:val="18"/>
                <w:szCs w:val="22"/>
                <w:lang w:eastAsia="zh-CN"/>
              </w:rPr>
              <w:t>107</w:t>
            </w:r>
          </w:p>
        </w:tc>
        <w:tc>
          <w:tcPr>
            <w:tcW w:w="1323" w:type="dxa"/>
            <w:tcBorders>
              <w:top w:val="single" w:sz="6" w:space="0" w:color="000000"/>
              <w:left w:val="single" w:sz="6" w:space="0" w:color="000000"/>
              <w:bottom w:val="single" w:sz="6" w:space="0" w:color="000000"/>
              <w:right w:val="single" w:sz="6" w:space="0" w:color="000000"/>
            </w:tcBorders>
            <w:hideMark/>
          </w:tcPr>
          <w:p w14:paraId="767F8C48"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val="en-US" w:eastAsia="zh-CN"/>
              </w:rPr>
              <w:t>–</w:t>
            </w:r>
            <w:r w:rsidRPr="00F723C1">
              <w:rPr>
                <w:rFonts w:eastAsia="Calibri"/>
                <w:sz w:val="18"/>
                <w:szCs w:val="22"/>
                <w:lang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1635AF47"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sz w:val="18"/>
                <w:szCs w:val="22"/>
                <w:lang w:eastAsia="zh-CN"/>
              </w:rPr>
            </w:pPr>
            <w:r w:rsidRPr="00F723C1">
              <w:rPr>
                <w:rFonts w:eastAsia="Calibri"/>
                <w:sz w:val="18"/>
                <w:szCs w:val="22"/>
                <w:lang w:val="en-US" w:eastAsia="zh-CN"/>
              </w:rPr>
              <w:t>–</w:t>
            </w:r>
            <w:r w:rsidRPr="00F723C1">
              <w:rPr>
                <w:rFonts w:eastAsia="Calibri"/>
                <w:sz w:val="18"/>
                <w:szCs w:val="22"/>
                <w:lang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2491F9DB" w14:textId="77777777" w:rsidR="00F723C1" w:rsidRPr="00F723C1" w:rsidRDefault="00F723C1" w:rsidP="00F723C1">
            <w:pPr>
              <w:keepLines/>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 w:val="left" w:leader="dot" w:pos="7938"/>
                <w:tab w:val="center" w:pos="9526"/>
              </w:tabs>
              <w:spacing w:before="40" w:after="40"/>
              <w:ind w:left="567" w:hanging="567"/>
              <w:jc w:val="center"/>
              <w:textAlignment w:val="auto"/>
              <w:rPr>
                <w:rFonts w:eastAsia="Calibri"/>
                <w:b/>
                <w:sz w:val="18"/>
                <w:szCs w:val="22"/>
                <w:lang w:eastAsia="zh-CN"/>
              </w:rPr>
            </w:pPr>
            <w:r w:rsidRPr="00F723C1">
              <w:rPr>
                <w:rFonts w:eastAsia="Calibri"/>
                <w:sz w:val="18"/>
                <w:szCs w:val="22"/>
                <w:lang w:val="en-US" w:eastAsia="zh-CN"/>
              </w:rPr>
              <w:t>–</w:t>
            </w:r>
            <w:r w:rsidRPr="00F723C1">
              <w:rPr>
                <w:rFonts w:eastAsia="Calibri"/>
                <w:sz w:val="18"/>
                <w:szCs w:val="22"/>
                <w:lang w:eastAsia="zh-CN"/>
              </w:rPr>
              <w:t>112</w:t>
            </w:r>
          </w:p>
        </w:tc>
      </w:tr>
    </w:tbl>
    <w:p w14:paraId="020B7750" w14:textId="77777777" w:rsidR="00F723C1" w:rsidRPr="00F723C1" w:rsidRDefault="00F723C1" w:rsidP="00F723C1">
      <w:pPr>
        <w:textAlignment w:val="auto"/>
      </w:pPr>
    </w:p>
    <w:p w14:paraId="0CECE120" w14:textId="77777777" w:rsidR="00F723C1" w:rsidRPr="00F723C1" w:rsidRDefault="00F723C1" w:rsidP="00F723C1">
      <w:pPr>
        <w:overflowPunct/>
        <w:autoSpaceDE/>
        <w:adjustRightInd/>
        <w:spacing w:before="0"/>
        <w:textAlignment w:val="auto"/>
      </w:pPr>
      <w:r w:rsidRPr="00F723C1">
        <w:br w:type="page"/>
      </w:r>
    </w:p>
    <w:p w14:paraId="768550C8" w14:textId="77777777" w:rsidR="00F723C1" w:rsidRPr="00F723C1" w:rsidRDefault="00F723C1" w:rsidP="00F723C1">
      <w:pPr>
        <w:keepNext/>
        <w:spacing w:before="560" w:after="120"/>
        <w:jc w:val="center"/>
        <w:textAlignment w:val="auto"/>
        <w:rPr>
          <w:rFonts w:eastAsia="Calibri"/>
          <w:caps/>
          <w:sz w:val="22"/>
          <w:szCs w:val="22"/>
        </w:rPr>
      </w:pPr>
      <w:r w:rsidRPr="00F723C1">
        <w:rPr>
          <w:rFonts w:eastAsia="Calibri"/>
          <w:caps/>
          <w:sz w:val="22"/>
          <w:szCs w:val="22"/>
        </w:rPr>
        <w:lastRenderedPageBreak/>
        <w:t>TABLE 2 (</w:t>
      </w:r>
      <w:r w:rsidRPr="00F723C1">
        <w:rPr>
          <w:rFonts w:eastAsia="Calibri"/>
          <w:i/>
          <w:iCs/>
          <w:caps/>
          <w:sz w:val="22"/>
          <w:szCs w:val="22"/>
        </w:rPr>
        <w:t>cont.</w:t>
      </w:r>
      <w:r w:rsidRPr="00F723C1">
        <w:rPr>
          <w:rFonts w:eastAsia="Calibri"/>
          <w:caps/>
          <w:sz w:val="22"/>
          <w:szCs w:val="22"/>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327"/>
        <w:gridCol w:w="1327"/>
        <w:gridCol w:w="790"/>
        <w:gridCol w:w="1376"/>
        <w:gridCol w:w="1377"/>
        <w:gridCol w:w="1377"/>
        <w:gridCol w:w="1377"/>
        <w:gridCol w:w="1377"/>
        <w:gridCol w:w="1377"/>
        <w:gridCol w:w="1377"/>
        <w:gridCol w:w="1378"/>
      </w:tblGrid>
      <w:tr w:rsidR="00F723C1" w:rsidRPr="00F723C1" w14:paraId="403FB1B2" w14:textId="77777777" w:rsidTr="00F723C1">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378F66A"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Characteristics</w:t>
            </w:r>
          </w:p>
        </w:tc>
        <w:tc>
          <w:tcPr>
            <w:tcW w:w="790" w:type="dxa"/>
            <w:tcBorders>
              <w:top w:val="single" w:sz="6" w:space="0" w:color="000000"/>
              <w:left w:val="single" w:sz="6" w:space="0" w:color="000000"/>
              <w:bottom w:val="single" w:sz="6" w:space="0" w:color="000000"/>
              <w:right w:val="single" w:sz="6" w:space="0" w:color="000000"/>
            </w:tcBorders>
            <w:hideMark/>
          </w:tcPr>
          <w:p w14:paraId="0292357A"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Unit</w:t>
            </w:r>
          </w:p>
        </w:tc>
        <w:tc>
          <w:tcPr>
            <w:tcW w:w="1376" w:type="dxa"/>
            <w:tcBorders>
              <w:top w:val="single" w:sz="6" w:space="0" w:color="000000"/>
              <w:left w:val="single" w:sz="6" w:space="0" w:color="000000"/>
              <w:bottom w:val="single" w:sz="6" w:space="0" w:color="000000"/>
              <w:right w:val="single" w:sz="6" w:space="0" w:color="000000"/>
            </w:tcBorders>
            <w:hideMark/>
          </w:tcPr>
          <w:p w14:paraId="3E1A2B43"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caps/>
                <w:sz w:val="18"/>
                <w:szCs w:val="18"/>
                <w:lang w:eastAsia="zh-CN"/>
              </w:rPr>
              <w:t>R</w:t>
            </w:r>
            <w:r w:rsidRPr="00F723C1">
              <w:rPr>
                <w:rFonts w:ascii="Times New Roman Bold" w:eastAsia="Calibri" w:hAnsi="Times New Roman Bold" w:cs="Times New Roman Bold"/>
                <w:b/>
                <w:sz w:val="18"/>
                <w:szCs w:val="18"/>
                <w:lang w:eastAsia="zh-CN"/>
              </w:rPr>
              <w:t xml:space="preserve">adar </w:t>
            </w:r>
            <w:r w:rsidRPr="00F723C1">
              <w:rPr>
                <w:rFonts w:ascii="Times New Roman Bold" w:eastAsia="Calibri" w:hAnsi="Times New Roman Bold" w:cs="Times New Roman Bold"/>
                <w:b/>
                <w:caps/>
                <w:sz w:val="18"/>
                <w:szCs w:val="18"/>
                <w:lang w:eastAsia="zh-CN"/>
              </w:rPr>
              <w:t>16</w:t>
            </w:r>
          </w:p>
        </w:tc>
        <w:tc>
          <w:tcPr>
            <w:tcW w:w="1377" w:type="dxa"/>
            <w:tcBorders>
              <w:top w:val="single" w:sz="6" w:space="0" w:color="000000"/>
              <w:left w:val="single" w:sz="6" w:space="0" w:color="000000"/>
              <w:bottom w:val="single" w:sz="6" w:space="0" w:color="000000"/>
              <w:right w:val="single" w:sz="6" w:space="0" w:color="000000"/>
            </w:tcBorders>
            <w:hideMark/>
          </w:tcPr>
          <w:p w14:paraId="0CFA8E0D"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17</w:t>
            </w:r>
          </w:p>
        </w:tc>
        <w:tc>
          <w:tcPr>
            <w:tcW w:w="1377" w:type="dxa"/>
            <w:tcBorders>
              <w:top w:val="single" w:sz="6" w:space="0" w:color="000000"/>
              <w:left w:val="single" w:sz="6" w:space="0" w:color="000000"/>
              <w:bottom w:val="single" w:sz="6" w:space="0" w:color="000000"/>
              <w:right w:val="single" w:sz="6" w:space="0" w:color="000000"/>
            </w:tcBorders>
            <w:hideMark/>
          </w:tcPr>
          <w:p w14:paraId="032831A3"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18</w:t>
            </w:r>
          </w:p>
        </w:tc>
        <w:tc>
          <w:tcPr>
            <w:tcW w:w="1377" w:type="dxa"/>
            <w:tcBorders>
              <w:top w:val="single" w:sz="6" w:space="0" w:color="000000"/>
              <w:left w:val="single" w:sz="6" w:space="0" w:color="000000"/>
              <w:bottom w:val="single" w:sz="6" w:space="0" w:color="000000"/>
              <w:right w:val="single" w:sz="6" w:space="0" w:color="000000"/>
            </w:tcBorders>
            <w:hideMark/>
          </w:tcPr>
          <w:p w14:paraId="3804F46F"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 xml:space="preserve">Radar 19 </w:t>
            </w:r>
          </w:p>
        </w:tc>
        <w:tc>
          <w:tcPr>
            <w:tcW w:w="1377" w:type="dxa"/>
            <w:tcBorders>
              <w:top w:val="single" w:sz="6" w:space="0" w:color="000000"/>
              <w:left w:val="single" w:sz="6" w:space="0" w:color="000000"/>
              <w:bottom w:val="single" w:sz="6" w:space="0" w:color="000000"/>
              <w:right w:val="single" w:sz="6" w:space="0" w:color="000000"/>
            </w:tcBorders>
            <w:hideMark/>
          </w:tcPr>
          <w:p w14:paraId="31222556"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 xml:space="preserve">Radar 20 </w:t>
            </w:r>
          </w:p>
        </w:tc>
        <w:tc>
          <w:tcPr>
            <w:tcW w:w="1377" w:type="dxa"/>
            <w:tcBorders>
              <w:top w:val="single" w:sz="6" w:space="0" w:color="000000"/>
              <w:left w:val="single" w:sz="6" w:space="0" w:color="000000"/>
              <w:bottom w:val="single" w:sz="6" w:space="0" w:color="000000"/>
              <w:right w:val="single" w:sz="6" w:space="0" w:color="000000"/>
            </w:tcBorders>
            <w:hideMark/>
          </w:tcPr>
          <w:p w14:paraId="05FF2B03"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21</w:t>
            </w:r>
          </w:p>
        </w:tc>
        <w:tc>
          <w:tcPr>
            <w:tcW w:w="1377" w:type="dxa"/>
            <w:tcBorders>
              <w:top w:val="single" w:sz="6" w:space="0" w:color="000000"/>
              <w:left w:val="single" w:sz="6" w:space="0" w:color="000000"/>
              <w:bottom w:val="single" w:sz="6" w:space="0" w:color="000000"/>
              <w:right w:val="single" w:sz="6" w:space="0" w:color="000000"/>
            </w:tcBorders>
            <w:hideMark/>
          </w:tcPr>
          <w:p w14:paraId="2921D29B"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22</w:t>
            </w:r>
          </w:p>
        </w:tc>
        <w:tc>
          <w:tcPr>
            <w:tcW w:w="1378" w:type="dxa"/>
            <w:tcBorders>
              <w:top w:val="single" w:sz="6" w:space="0" w:color="000000"/>
              <w:left w:val="single" w:sz="6" w:space="0" w:color="000000"/>
              <w:bottom w:val="single" w:sz="6" w:space="0" w:color="000000"/>
              <w:right w:val="single" w:sz="6" w:space="0" w:color="000000"/>
            </w:tcBorders>
            <w:hideMark/>
          </w:tcPr>
          <w:p w14:paraId="119946D9"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23</w:t>
            </w:r>
          </w:p>
        </w:tc>
      </w:tr>
      <w:tr w:rsidR="00F723C1" w:rsidRPr="00F723C1" w14:paraId="58E997CE" w14:textId="77777777" w:rsidTr="00F723C1">
        <w:trPr>
          <w:trHeight w:val="621"/>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690E2B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Function</w:t>
            </w:r>
          </w:p>
        </w:tc>
        <w:tc>
          <w:tcPr>
            <w:tcW w:w="790" w:type="dxa"/>
            <w:tcBorders>
              <w:top w:val="single" w:sz="6" w:space="0" w:color="000000"/>
              <w:left w:val="single" w:sz="6" w:space="0" w:color="000000"/>
              <w:bottom w:val="single" w:sz="6" w:space="0" w:color="000000"/>
              <w:right w:val="single" w:sz="6" w:space="0" w:color="000000"/>
            </w:tcBorders>
          </w:tcPr>
          <w:p w14:paraId="5F56534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0DC5D1F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Aeronautical radionavigation</w:t>
            </w:r>
          </w:p>
        </w:tc>
        <w:tc>
          <w:tcPr>
            <w:tcW w:w="1377" w:type="dxa"/>
            <w:tcBorders>
              <w:top w:val="single" w:sz="6" w:space="0" w:color="000000"/>
              <w:left w:val="single" w:sz="6" w:space="0" w:color="000000"/>
              <w:bottom w:val="single" w:sz="6" w:space="0" w:color="000000"/>
              <w:right w:val="single" w:sz="6" w:space="0" w:color="000000"/>
            </w:tcBorders>
            <w:hideMark/>
          </w:tcPr>
          <w:p w14:paraId="7914BE4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2BD4A9E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18878D9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234F9EF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4091492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0B079E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Multi-function</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2D4205E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Multi-function</w:t>
            </w:r>
          </w:p>
        </w:tc>
      </w:tr>
      <w:tr w:rsidR="00F723C1" w:rsidRPr="00F723C1" w14:paraId="2333FB6B" w14:textId="77777777" w:rsidTr="00F723C1">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471A3B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Platform type (airborne, shipborne, ground)</w:t>
            </w:r>
          </w:p>
        </w:tc>
        <w:tc>
          <w:tcPr>
            <w:tcW w:w="790" w:type="dxa"/>
            <w:tcBorders>
              <w:top w:val="single" w:sz="6" w:space="0" w:color="000000"/>
              <w:left w:val="single" w:sz="6" w:space="0" w:color="000000"/>
              <w:bottom w:val="single" w:sz="6" w:space="0" w:color="000000"/>
              <w:right w:val="single" w:sz="6" w:space="0" w:color="000000"/>
            </w:tcBorders>
          </w:tcPr>
          <w:p w14:paraId="66A249D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7AF7BD4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0D26516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120C830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050C65E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47AD78F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Shipborne</w:t>
            </w:r>
          </w:p>
        </w:tc>
        <w:tc>
          <w:tcPr>
            <w:tcW w:w="1377" w:type="dxa"/>
            <w:tcBorders>
              <w:top w:val="single" w:sz="6" w:space="0" w:color="000000"/>
              <w:left w:val="single" w:sz="6" w:space="0" w:color="000000"/>
              <w:bottom w:val="single" w:sz="6" w:space="0" w:color="000000"/>
              <w:right w:val="single" w:sz="6" w:space="0" w:color="000000"/>
            </w:tcBorders>
            <w:hideMark/>
          </w:tcPr>
          <w:p w14:paraId="6506DB8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Ground/ship</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32163B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Surface and air search, ground-based on vehicle</w:t>
            </w:r>
          </w:p>
        </w:tc>
        <w:tc>
          <w:tcPr>
            <w:tcW w:w="1378" w:type="dxa"/>
            <w:tcBorders>
              <w:top w:val="single" w:sz="6" w:space="0" w:color="000000"/>
              <w:left w:val="single" w:sz="6" w:space="0" w:color="000000"/>
              <w:bottom w:val="single" w:sz="6" w:space="0" w:color="000000"/>
              <w:right w:val="single" w:sz="6" w:space="0" w:color="000000"/>
            </w:tcBorders>
            <w:hideMark/>
          </w:tcPr>
          <w:p w14:paraId="42FA9BB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Search, ground-based on vehicle</w:t>
            </w:r>
          </w:p>
        </w:tc>
      </w:tr>
      <w:tr w:rsidR="00F723C1" w:rsidRPr="00F723C1" w14:paraId="232FBC47" w14:textId="77777777" w:rsidTr="00F723C1">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C41061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Tuning range</w:t>
            </w:r>
          </w:p>
        </w:tc>
        <w:tc>
          <w:tcPr>
            <w:tcW w:w="790" w:type="dxa"/>
            <w:tcBorders>
              <w:top w:val="single" w:sz="6" w:space="0" w:color="000000"/>
              <w:left w:val="single" w:sz="6" w:space="0" w:color="000000"/>
              <w:bottom w:val="single" w:sz="6" w:space="0" w:color="000000"/>
              <w:right w:val="single" w:sz="6" w:space="0" w:color="000000"/>
            </w:tcBorders>
            <w:hideMark/>
          </w:tcPr>
          <w:p w14:paraId="0593B8D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MHz</w:t>
            </w:r>
          </w:p>
        </w:tc>
        <w:tc>
          <w:tcPr>
            <w:tcW w:w="1376" w:type="dxa"/>
            <w:tcBorders>
              <w:top w:val="single" w:sz="6" w:space="0" w:color="000000"/>
              <w:left w:val="single" w:sz="6" w:space="0" w:color="000000"/>
              <w:bottom w:val="single" w:sz="6" w:space="0" w:color="000000"/>
              <w:right w:val="single" w:sz="6" w:space="0" w:color="000000"/>
            </w:tcBorders>
            <w:hideMark/>
          </w:tcPr>
          <w:p w14:paraId="0F26B5B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5 440</w:t>
            </w:r>
          </w:p>
        </w:tc>
        <w:tc>
          <w:tcPr>
            <w:tcW w:w="1377" w:type="dxa"/>
            <w:tcBorders>
              <w:top w:val="single" w:sz="6" w:space="0" w:color="000000"/>
              <w:left w:val="single" w:sz="6" w:space="0" w:color="000000"/>
              <w:bottom w:val="single" w:sz="6" w:space="0" w:color="000000"/>
              <w:right w:val="single" w:sz="6" w:space="0" w:color="000000"/>
            </w:tcBorders>
            <w:hideMark/>
          </w:tcPr>
          <w:p w14:paraId="5B1634B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5 370</w:t>
            </w:r>
          </w:p>
        </w:tc>
        <w:tc>
          <w:tcPr>
            <w:tcW w:w="1377" w:type="dxa"/>
            <w:tcBorders>
              <w:top w:val="single" w:sz="6" w:space="0" w:color="000000"/>
              <w:left w:val="single" w:sz="6" w:space="0" w:color="000000"/>
              <w:bottom w:val="single" w:sz="6" w:space="0" w:color="000000"/>
              <w:right w:val="single" w:sz="6" w:space="0" w:color="000000"/>
            </w:tcBorders>
            <w:hideMark/>
          </w:tcPr>
          <w:p w14:paraId="7DF1981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5 600-5 650</w:t>
            </w:r>
          </w:p>
        </w:tc>
        <w:tc>
          <w:tcPr>
            <w:tcW w:w="1377" w:type="dxa"/>
            <w:tcBorders>
              <w:top w:val="single" w:sz="6" w:space="0" w:color="000000"/>
              <w:left w:val="single" w:sz="6" w:space="0" w:color="000000"/>
              <w:bottom w:val="single" w:sz="6" w:space="0" w:color="000000"/>
              <w:right w:val="single" w:sz="6" w:space="0" w:color="000000"/>
            </w:tcBorders>
            <w:hideMark/>
          </w:tcPr>
          <w:p w14:paraId="3864800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5 300-5 700</w:t>
            </w:r>
          </w:p>
        </w:tc>
        <w:tc>
          <w:tcPr>
            <w:tcW w:w="1377" w:type="dxa"/>
            <w:tcBorders>
              <w:top w:val="single" w:sz="6" w:space="0" w:color="000000"/>
              <w:left w:val="single" w:sz="6" w:space="0" w:color="000000"/>
              <w:bottom w:val="single" w:sz="6" w:space="0" w:color="000000"/>
              <w:right w:val="single" w:sz="6" w:space="0" w:color="000000"/>
            </w:tcBorders>
            <w:hideMark/>
          </w:tcPr>
          <w:p w14:paraId="028F4B2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5 400-5 700</w:t>
            </w:r>
          </w:p>
        </w:tc>
        <w:tc>
          <w:tcPr>
            <w:tcW w:w="1377" w:type="dxa"/>
            <w:tcBorders>
              <w:top w:val="single" w:sz="6" w:space="0" w:color="000000"/>
              <w:left w:val="single" w:sz="6" w:space="0" w:color="000000"/>
              <w:bottom w:val="single" w:sz="6" w:space="0" w:color="000000"/>
              <w:right w:val="single" w:sz="6" w:space="0" w:color="000000"/>
            </w:tcBorders>
            <w:hideMark/>
          </w:tcPr>
          <w:p w14:paraId="4E42F82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5 300-5 750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A35BF1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5 400-5 850</w:t>
            </w:r>
          </w:p>
        </w:tc>
        <w:tc>
          <w:tcPr>
            <w:tcW w:w="1378" w:type="dxa"/>
            <w:tcBorders>
              <w:top w:val="single" w:sz="6" w:space="0" w:color="000000"/>
              <w:left w:val="single" w:sz="6" w:space="0" w:color="000000"/>
              <w:bottom w:val="single" w:sz="6" w:space="0" w:color="000000"/>
              <w:right w:val="single" w:sz="6" w:space="0" w:color="000000"/>
            </w:tcBorders>
            <w:hideMark/>
          </w:tcPr>
          <w:p w14:paraId="7AF1A40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5 250-5 850</w:t>
            </w:r>
          </w:p>
        </w:tc>
      </w:tr>
      <w:tr w:rsidR="00F723C1" w:rsidRPr="00F723C1" w14:paraId="51E88360" w14:textId="77777777" w:rsidTr="00F723C1">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956A7C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Modulation</w:t>
            </w:r>
          </w:p>
        </w:tc>
        <w:tc>
          <w:tcPr>
            <w:tcW w:w="790" w:type="dxa"/>
            <w:tcBorders>
              <w:top w:val="single" w:sz="6" w:space="0" w:color="000000"/>
              <w:left w:val="single" w:sz="6" w:space="0" w:color="000000"/>
              <w:bottom w:val="single" w:sz="6" w:space="0" w:color="000000"/>
              <w:right w:val="single" w:sz="6" w:space="0" w:color="000000"/>
            </w:tcBorders>
          </w:tcPr>
          <w:p w14:paraId="0C6ED7F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136080A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7833DFD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791FAAF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4EEE16C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1EEBA1F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50B0340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2C8C11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Coded pulse/barker code and Frequency hopping</w:t>
            </w:r>
          </w:p>
        </w:tc>
        <w:tc>
          <w:tcPr>
            <w:tcW w:w="1378" w:type="dxa"/>
            <w:tcBorders>
              <w:top w:val="single" w:sz="6" w:space="0" w:color="000000"/>
              <w:left w:val="single" w:sz="6" w:space="0" w:color="000000"/>
              <w:bottom w:val="single" w:sz="6" w:space="0" w:color="000000"/>
              <w:right w:val="single" w:sz="6" w:space="0" w:color="000000"/>
            </w:tcBorders>
            <w:hideMark/>
          </w:tcPr>
          <w:p w14:paraId="3AA4734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r w:rsidRPr="00F723C1">
              <w:rPr>
                <w:rFonts w:eastAsia="Calibri"/>
                <w:sz w:val="18"/>
                <w:szCs w:val="18"/>
                <w:lang w:val="en-US" w:eastAsia="zh-CN"/>
              </w:rPr>
              <w:t>Coded pulse/barker code and Frequency hopping</w:t>
            </w:r>
          </w:p>
        </w:tc>
      </w:tr>
      <w:tr w:rsidR="00F723C1" w:rsidRPr="00F723C1" w14:paraId="7BE634A2" w14:textId="77777777" w:rsidTr="00F723C1">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004E65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Tx power into antenna</w:t>
            </w:r>
          </w:p>
        </w:tc>
        <w:tc>
          <w:tcPr>
            <w:tcW w:w="790" w:type="dxa"/>
            <w:tcBorders>
              <w:top w:val="single" w:sz="6" w:space="0" w:color="000000"/>
              <w:left w:val="single" w:sz="6" w:space="0" w:color="000000"/>
              <w:bottom w:val="single" w:sz="6" w:space="0" w:color="000000"/>
              <w:right w:val="single" w:sz="6" w:space="0" w:color="000000"/>
            </w:tcBorders>
            <w:hideMark/>
          </w:tcPr>
          <w:p w14:paraId="3706A4F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kW</w:t>
            </w:r>
          </w:p>
        </w:tc>
        <w:tc>
          <w:tcPr>
            <w:tcW w:w="1376" w:type="dxa"/>
            <w:tcBorders>
              <w:top w:val="single" w:sz="6" w:space="0" w:color="000000"/>
              <w:left w:val="single" w:sz="6" w:space="0" w:color="000000"/>
              <w:bottom w:val="single" w:sz="6" w:space="0" w:color="000000"/>
              <w:right w:val="single" w:sz="6" w:space="0" w:color="000000"/>
            </w:tcBorders>
            <w:hideMark/>
          </w:tcPr>
          <w:p w14:paraId="14F2E15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0.200 peak</w:t>
            </w:r>
          </w:p>
        </w:tc>
        <w:tc>
          <w:tcPr>
            <w:tcW w:w="1377" w:type="dxa"/>
            <w:tcBorders>
              <w:top w:val="single" w:sz="6" w:space="0" w:color="000000"/>
              <w:left w:val="single" w:sz="6" w:space="0" w:color="000000"/>
              <w:bottom w:val="single" w:sz="6" w:space="0" w:color="000000"/>
              <w:right w:val="single" w:sz="6" w:space="0" w:color="000000"/>
            </w:tcBorders>
            <w:hideMark/>
          </w:tcPr>
          <w:p w14:paraId="44BB58A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70 peak</w:t>
            </w:r>
          </w:p>
        </w:tc>
        <w:tc>
          <w:tcPr>
            <w:tcW w:w="1377" w:type="dxa"/>
            <w:tcBorders>
              <w:top w:val="single" w:sz="6" w:space="0" w:color="000000"/>
              <w:left w:val="single" w:sz="6" w:space="0" w:color="000000"/>
              <w:bottom w:val="single" w:sz="6" w:space="0" w:color="000000"/>
              <w:right w:val="single" w:sz="6" w:space="0" w:color="000000"/>
            </w:tcBorders>
            <w:hideMark/>
          </w:tcPr>
          <w:p w14:paraId="624542F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7.5</w:t>
            </w:r>
          </w:p>
        </w:tc>
        <w:tc>
          <w:tcPr>
            <w:tcW w:w="1377" w:type="dxa"/>
            <w:tcBorders>
              <w:top w:val="single" w:sz="6" w:space="0" w:color="000000"/>
              <w:left w:val="single" w:sz="6" w:space="0" w:color="000000"/>
              <w:bottom w:val="single" w:sz="6" w:space="0" w:color="000000"/>
              <w:right w:val="single" w:sz="6" w:space="0" w:color="000000"/>
            </w:tcBorders>
            <w:hideMark/>
          </w:tcPr>
          <w:p w14:paraId="16276D2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250</w:t>
            </w:r>
          </w:p>
        </w:tc>
        <w:tc>
          <w:tcPr>
            <w:tcW w:w="1377" w:type="dxa"/>
            <w:tcBorders>
              <w:top w:val="single" w:sz="6" w:space="0" w:color="000000"/>
              <w:left w:val="single" w:sz="6" w:space="0" w:color="000000"/>
              <w:bottom w:val="single" w:sz="6" w:space="0" w:color="000000"/>
              <w:right w:val="single" w:sz="6" w:space="0" w:color="000000"/>
            </w:tcBorders>
            <w:hideMark/>
          </w:tcPr>
          <w:p w14:paraId="01924B9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350</w:t>
            </w:r>
          </w:p>
        </w:tc>
        <w:tc>
          <w:tcPr>
            <w:tcW w:w="1377" w:type="dxa"/>
            <w:tcBorders>
              <w:top w:val="single" w:sz="6" w:space="0" w:color="000000"/>
              <w:left w:val="single" w:sz="6" w:space="0" w:color="000000"/>
              <w:bottom w:val="single" w:sz="6" w:space="0" w:color="000000"/>
              <w:right w:val="single" w:sz="6" w:space="0" w:color="000000"/>
            </w:tcBorders>
            <w:hideMark/>
          </w:tcPr>
          <w:p w14:paraId="646A364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300-400  peak</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9B0D62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12 peak</w:t>
            </w:r>
          </w:p>
        </w:tc>
        <w:tc>
          <w:tcPr>
            <w:tcW w:w="1378" w:type="dxa"/>
            <w:tcBorders>
              <w:top w:val="single" w:sz="6" w:space="0" w:color="000000"/>
              <w:left w:val="single" w:sz="6" w:space="0" w:color="000000"/>
              <w:bottom w:val="single" w:sz="6" w:space="0" w:color="000000"/>
              <w:right w:val="single" w:sz="6" w:space="0" w:color="000000"/>
            </w:tcBorders>
            <w:hideMark/>
          </w:tcPr>
          <w:p w14:paraId="70154AD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70</w:t>
            </w:r>
          </w:p>
        </w:tc>
      </w:tr>
      <w:tr w:rsidR="00F723C1" w:rsidRPr="00F723C1" w14:paraId="06DEE6D0" w14:textId="77777777" w:rsidTr="00F723C1">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97E332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Pulse width</w:t>
            </w:r>
          </w:p>
        </w:tc>
        <w:tc>
          <w:tcPr>
            <w:tcW w:w="790" w:type="dxa"/>
            <w:tcBorders>
              <w:top w:val="single" w:sz="6" w:space="0" w:color="000000"/>
              <w:left w:val="single" w:sz="6" w:space="0" w:color="000000"/>
              <w:bottom w:val="single" w:sz="6" w:space="0" w:color="000000"/>
              <w:right w:val="single" w:sz="6" w:space="0" w:color="000000"/>
            </w:tcBorders>
            <w:hideMark/>
          </w:tcPr>
          <w:p w14:paraId="097CFBD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1AD73CE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1-20</w:t>
            </w:r>
          </w:p>
        </w:tc>
        <w:tc>
          <w:tcPr>
            <w:tcW w:w="1377" w:type="dxa"/>
            <w:tcBorders>
              <w:top w:val="single" w:sz="6" w:space="0" w:color="000000"/>
              <w:left w:val="single" w:sz="6" w:space="0" w:color="000000"/>
              <w:bottom w:val="single" w:sz="6" w:space="0" w:color="000000"/>
              <w:right w:val="single" w:sz="6" w:space="0" w:color="000000"/>
            </w:tcBorders>
            <w:hideMark/>
          </w:tcPr>
          <w:p w14:paraId="4E4942A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6.0</w:t>
            </w:r>
          </w:p>
        </w:tc>
        <w:tc>
          <w:tcPr>
            <w:tcW w:w="1377" w:type="dxa"/>
            <w:tcBorders>
              <w:top w:val="single" w:sz="6" w:space="0" w:color="000000"/>
              <w:left w:val="single" w:sz="6" w:space="0" w:color="000000"/>
              <w:bottom w:val="single" w:sz="6" w:space="0" w:color="000000"/>
              <w:right w:val="single" w:sz="6" w:space="0" w:color="000000"/>
            </w:tcBorders>
          </w:tcPr>
          <w:p w14:paraId="6B8F432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0.0005-0.20</w:t>
            </w:r>
          </w:p>
          <w:p w14:paraId="72112A3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tcPr>
          <w:p w14:paraId="178DF04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0.8 to 2.0</w:t>
            </w:r>
          </w:p>
          <w:p w14:paraId="3B479B5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451F911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w:t>
            </w:r>
          </w:p>
        </w:tc>
        <w:tc>
          <w:tcPr>
            <w:tcW w:w="1377" w:type="dxa"/>
            <w:tcBorders>
              <w:top w:val="single" w:sz="6" w:space="0" w:color="000000"/>
              <w:left w:val="single" w:sz="6" w:space="0" w:color="000000"/>
              <w:bottom w:val="single" w:sz="6" w:space="0" w:color="000000"/>
              <w:right w:val="single" w:sz="6" w:space="0" w:color="000000"/>
            </w:tcBorders>
            <w:hideMark/>
          </w:tcPr>
          <w:p w14:paraId="670D8DB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w:t>
            </w:r>
            <w:proofErr w:type="gramStart"/>
            <w:r w:rsidRPr="00F723C1">
              <w:rPr>
                <w:rFonts w:eastAsia="Calibri"/>
                <w:sz w:val="18"/>
                <w:szCs w:val="18"/>
                <w:lang w:eastAsia="zh-CN"/>
              </w:rPr>
              <w:t>05..</w:t>
            </w:r>
            <w:proofErr w:type="gramEnd"/>
            <w:r w:rsidRPr="00F723C1">
              <w:rPr>
                <w:rFonts w:eastAsia="Calibri"/>
                <w:sz w:val="18"/>
                <w:szCs w:val="18"/>
                <w:lang w:eastAsia="zh-CN"/>
              </w:rPr>
              <w:t>4.0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E03BE4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4.0-20.0</w:t>
            </w:r>
          </w:p>
        </w:tc>
        <w:tc>
          <w:tcPr>
            <w:tcW w:w="1378" w:type="dxa"/>
            <w:tcBorders>
              <w:top w:val="single" w:sz="6" w:space="0" w:color="000000"/>
              <w:left w:val="single" w:sz="6" w:space="0" w:color="000000"/>
              <w:bottom w:val="single" w:sz="6" w:space="0" w:color="000000"/>
              <w:right w:val="single" w:sz="6" w:space="0" w:color="000000"/>
            </w:tcBorders>
            <w:hideMark/>
          </w:tcPr>
          <w:p w14:paraId="40A7F7E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3.5/6.0/1.0</w:t>
            </w:r>
          </w:p>
        </w:tc>
      </w:tr>
      <w:tr w:rsidR="00F723C1" w:rsidRPr="00F723C1" w14:paraId="5908FD18" w14:textId="77777777" w:rsidTr="00F723C1">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3049776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Pulse rise/fall time</w:t>
            </w:r>
          </w:p>
        </w:tc>
        <w:tc>
          <w:tcPr>
            <w:tcW w:w="790" w:type="dxa"/>
            <w:tcBorders>
              <w:top w:val="single" w:sz="6" w:space="0" w:color="000000"/>
              <w:left w:val="single" w:sz="6" w:space="0" w:color="000000"/>
              <w:bottom w:val="single" w:sz="6" w:space="0" w:color="000000"/>
              <w:right w:val="single" w:sz="6" w:space="0" w:color="000000"/>
            </w:tcBorders>
            <w:hideMark/>
          </w:tcPr>
          <w:p w14:paraId="0D75987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7366A0A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0.1</w:t>
            </w:r>
          </w:p>
        </w:tc>
        <w:tc>
          <w:tcPr>
            <w:tcW w:w="1377" w:type="dxa"/>
            <w:tcBorders>
              <w:top w:val="single" w:sz="6" w:space="0" w:color="000000"/>
              <w:left w:val="single" w:sz="6" w:space="0" w:color="000000"/>
              <w:bottom w:val="single" w:sz="6" w:space="0" w:color="000000"/>
              <w:right w:val="single" w:sz="6" w:space="0" w:color="000000"/>
            </w:tcBorders>
            <w:hideMark/>
          </w:tcPr>
          <w:p w14:paraId="432D68C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0.6</w:t>
            </w:r>
          </w:p>
        </w:tc>
        <w:tc>
          <w:tcPr>
            <w:tcW w:w="1377" w:type="dxa"/>
            <w:tcBorders>
              <w:top w:val="single" w:sz="6" w:space="0" w:color="000000"/>
              <w:left w:val="single" w:sz="6" w:space="0" w:color="000000"/>
              <w:bottom w:val="single" w:sz="6" w:space="0" w:color="000000"/>
              <w:right w:val="single" w:sz="6" w:space="0" w:color="000000"/>
            </w:tcBorders>
            <w:hideMark/>
          </w:tcPr>
          <w:p w14:paraId="401972E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0.0005/0.0005</w:t>
            </w:r>
          </w:p>
        </w:tc>
        <w:tc>
          <w:tcPr>
            <w:tcW w:w="1377" w:type="dxa"/>
            <w:tcBorders>
              <w:top w:val="single" w:sz="6" w:space="0" w:color="000000"/>
              <w:left w:val="single" w:sz="6" w:space="0" w:color="000000"/>
              <w:bottom w:val="single" w:sz="6" w:space="0" w:color="000000"/>
              <w:right w:val="single" w:sz="6" w:space="0" w:color="000000"/>
            </w:tcBorders>
            <w:hideMark/>
          </w:tcPr>
          <w:p w14:paraId="2B5B101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0.08</w:t>
            </w:r>
          </w:p>
        </w:tc>
        <w:tc>
          <w:tcPr>
            <w:tcW w:w="1377" w:type="dxa"/>
            <w:tcBorders>
              <w:top w:val="single" w:sz="6" w:space="0" w:color="000000"/>
              <w:left w:val="single" w:sz="6" w:space="0" w:color="000000"/>
              <w:bottom w:val="single" w:sz="6" w:space="0" w:color="000000"/>
              <w:right w:val="single" w:sz="6" w:space="0" w:color="000000"/>
            </w:tcBorders>
            <w:hideMark/>
          </w:tcPr>
          <w:p w14:paraId="5F85375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.096/0.33</w:t>
            </w:r>
          </w:p>
        </w:tc>
        <w:tc>
          <w:tcPr>
            <w:tcW w:w="1377" w:type="dxa"/>
            <w:tcBorders>
              <w:top w:val="single" w:sz="6" w:space="0" w:color="000000"/>
              <w:left w:val="single" w:sz="6" w:space="0" w:color="000000"/>
              <w:bottom w:val="single" w:sz="6" w:space="0" w:color="000000"/>
              <w:right w:val="single" w:sz="6" w:space="0" w:color="000000"/>
            </w:tcBorders>
            <w:hideMark/>
          </w:tcPr>
          <w:p w14:paraId="14A80D0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0.1</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E08568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0.2</w:t>
            </w:r>
          </w:p>
        </w:tc>
        <w:tc>
          <w:tcPr>
            <w:tcW w:w="1378" w:type="dxa"/>
            <w:tcBorders>
              <w:top w:val="single" w:sz="6" w:space="0" w:color="000000"/>
              <w:left w:val="single" w:sz="6" w:space="0" w:color="000000"/>
              <w:bottom w:val="single" w:sz="6" w:space="0" w:color="000000"/>
              <w:right w:val="single" w:sz="6" w:space="0" w:color="000000"/>
            </w:tcBorders>
            <w:hideMark/>
          </w:tcPr>
          <w:p w14:paraId="70ED41F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0.3</w:t>
            </w:r>
          </w:p>
        </w:tc>
      </w:tr>
      <w:tr w:rsidR="00F723C1" w:rsidRPr="00F723C1" w14:paraId="65BAD051" w14:textId="77777777" w:rsidTr="00F723C1">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8E2638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Pulse repetition rate</w:t>
            </w:r>
          </w:p>
        </w:tc>
        <w:tc>
          <w:tcPr>
            <w:tcW w:w="790" w:type="dxa"/>
            <w:tcBorders>
              <w:top w:val="single" w:sz="6" w:space="0" w:color="000000"/>
              <w:left w:val="single" w:sz="6" w:space="0" w:color="000000"/>
              <w:bottom w:val="single" w:sz="6" w:space="0" w:color="000000"/>
              <w:right w:val="single" w:sz="6" w:space="0" w:color="000000"/>
            </w:tcBorders>
            <w:hideMark/>
          </w:tcPr>
          <w:p w14:paraId="301000E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proofErr w:type="spellStart"/>
            <w:r w:rsidRPr="00F723C1">
              <w:rPr>
                <w:rFonts w:eastAsia="Calibri"/>
                <w:sz w:val="18"/>
                <w:szCs w:val="18"/>
                <w:lang w:eastAsia="zh-CN"/>
              </w:rPr>
              <w:t>pps</w:t>
            </w:r>
            <w:proofErr w:type="spellEnd"/>
          </w:p>
        </w:tc>
        <w:tc>
          <w:tcPr>
            <w:tcW w:w="1376" w:type="dxa"/>
            <w:tcBorders>
              <w:top w:val="single" w:sz="6" w:space="0" w:color="000000"/>
              <w:left w:val="single" w:sz="6" w:space="0" w:color="000000"/>
              <w:bottom w:val="single" w:sz="6" w:space="0" w:color="000000"/>
              <w:right w:val="single" w:sz="6" w:space="0" w:color="000000"/>
            </w:tcBorders>
            <w:hideMark/>
          </w:tcPr>
          <w:p w14:paraId="70FFDB8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180-1 440</w:t>
            </w:r>
          </w:p>
        </w:tc>
        <w:tc>
          <w:tcPr>
            <w:tcW w:w="1377" w:type="dxa"/>
            <w:tcBorders>
              <w:top w:val="single" w:sz="6" w:space="0" w:color="000000"/>
              <w:left w:val="single" w:sz="6" w:space="0" w:color="000000"/>
              <w:bottom w:val="single" w:sz="6" w:space="0" w:color="000000"/>
              <w:right w:val="single" w:sz="6" w:space="0" w:color="000000"/>
            </w:tcBorders>
            <w:hideMark/>
          </w:tcPr>
          <w:p w14:paraId="2296F2E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200</w:t>
            </w:r>
          </w:p>
        </w:tc>
        <w:tc>
          <w:tcPr>
            <w:tcW w:w="1377" w:type="dxa"/>
            <w:tcBorders>
              <w:top w:val="single" w:sz="6" w:space="0" w:color="000000"/>
              <w:left w:val="single" w:sz="6" w:space="0" w:color="000000"/>
              <w:bottom w:val="single" w:sz="6" w:space="0" w:color="000000"/>
              <w:right w:val="single" w:sz="6" w:space="0" w:color="000000"/>
            </w:tcBorders>
            <w:hideMark/>
          </w:tcPr>
          <w:p w14:paraId="13F0C4B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3 000</w:t>
            </w:r>
          </w:p>
        </w:tc>
        <w:tc>
          <w:tcPr>
            <w:tcW w:w="1377" w:type="dxa"/>
            <w:tcBorders>
              <w:top w:val="single" w:sz="6" w:space="0" w:color="000000"/>
              <w:left w:val="single" w:sz="6" w:space="0" w:color="000000"/>
              <w:bottom w:val="single" w:sz="6" w:space="0" w:color="000000"/>
              <w:right w:val="single" w:sz="6" w:space="0" w:color="000000"/>
            </w:tcBorders>
            <w:hideMark/>
          </w:tcPr>
          <w:p w14:paraId="16B7303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250-1 180</w:t>
            </w:r>
          </w:p>
        </w:tc>
        <w:tc>
          <w:tcPr>
            <w:tcW w:w="1377" w:type="dxa"/>
            <w:tcBorders>
              <w:top w:val="single" w:sz="6" w:space="0" w:color="000000"/>
              <w:left w:val="single" w:sz="6" w:space="0" w:color="000000"/>
              <w:bottom w:val="single" w:sz="6" w:space="0" w:color="000000"/>
              <w:right w:val="single" w:sz="6" w:space="0" w:color="000000"/>
            </w:tcBorders>
            <w:hideMark/>
          </w:tcPr>
          <w:p w14:paraId="0CC18D5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250-500</w:t>
            </w:r>
          </w:p>
        </w:tc>
        <w:tc>
          <w:tcPr>
            <w:tcW w:w="1377" w:type="dxa"/>
            <w:tcBorders>
              <w:top w:val="single" w:sz="6" w:space="0" w:color="000000"/>
              <w:left w:val="single" w:sz="6" w:space="0" w:color="000000"/>
              <w:bottom w:val="single" w:sz="6" w:space="0" w:color="000000"/>
              <w:right w:val="single" w:sz="6" w:space="0" w:color="000000"/>
            </w:tcBorders>
            <w:hideMark/>
          </w:tcPr>
          <w:p w14:paraId="78590B6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200-1 300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B16D6A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1 000-7 800</w:t>
            </w:r>
          </w:p>
        </w:tc>
        <w:tc>
          <w:tcPr>
            <w:tcW w:w="1378" w:type="dxa"/>
            <w:tcBorders>
              <w:top w:val="single" w:sz="6" w:space="0" w:color="000000"/>
              <w:left w:val="single" w:sz="6" w:space="0" w:color="000000"/>
              <w:bottom w:val="single" w:sz="6" w:space="0" w:color="000000"/>
              <w:right w:val="single" w:sz="6" w:space="0" w:color="000000"/>
            </w:tcBorders>
            <w:hideMark/>
          </w:tcPr>
          <w:p w14:paraId="063621C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2 500-3 750</w:t>
            </w:r>
          </w:p>
        </w:tc>
      </w:tr>
      <w:tr w:rsidR="00F723C1" w:rsidRPr="00F723C1" w14:paraId="41BC8C32" w14:textId="77777777" w:rsidTr="00F723C1">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AD6AB6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 xml:space="preserve">Chirp bandwidth </w:t>
            </w:r>
          </w:p>
        </w:tc>
        <w:tc>
          <w:tcPr>
            <w:tcW w:w="790" w:type="dxa"/>
            <w:tcBorders>
              <w:top w:val="single" w:sz="6" w:space="0" w:color="000000"/>
              <w:left w:val="single" w:sz="6" w:space="0" w:color="000000"/>
              <w:bottom w:val="single" w:sz="6" w:space="0" w:color="000000"/>
              <w:right w:val="single" w:sz="6" w:space="0" w:color="000000"/>
            </w:tcBorders>
            <w:hideMark/>
          </w:tcPr>
          <w:p w14:paraId="2879C76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62E2F34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tcPr>
          <w:p w14:paraId="379D0F7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1F66318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2E87BD5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2877D1F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17BF4B1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0AFD6E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8" w:type="dxa"/>
            <w:tcBorders>
              <w:top w:val="single" w:sz="6" w:space="0" w:color="000000"/>
              <w:left w:val="single" w:sz="6" w:space="0" w:color="000000"/>
              <w:bottom w:val="single" w:sz="6" w:space="0" w:color="000000"/>
              <w:right w:val="single" w:sz="6" w:space="0" w:color="000000"/>
            </w:tcBorders>
            <w:hideMark/>
          </w:tcPr>
          <w:p w14:paraId="14D4C5F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r>
      <w:tr w:rsidR="00F723C1" w:rsidRPr="00F723C1" w14:paraId="406FBAEF" w14:textId="77777777" w:rsidTr="00F723C1">
        <w:trPr>
          <w:trHeight w:val="616"/>
          <w:jc w:val="center"/>
        </w:trPr>
        <w:tc>
          <w:tcPr>
            <w:tcW w:w="1326" w:type="dxa"/>
            <w:tcBorders>
              <w:top w:val="single" w:sz="6" w:space="0" w:color="000000"/>
              <w:left w:val="single" w:sz="6" w:space="0" w:color="000000"/>
              <w:bottom w:val="single" w:sz="6" w:space="0" w:color="000000"/>
              <w:right w:val="nil"/>
            </w:tcBorders>
            <w:hideMark/>
          </w:tcPr>
          <w:p w14:paraId="795B3BB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RF emission bandwidth</w:t>
            </w:r>
          </w:p>
        </w:tc>
        <w:tc>
          <w:tcPr>
            <w:tcW w:w="1327" w:type="dxa"/>
            <w:tcBorders>
              <w:top w:val="single" w:sz="6" w:space="0" w:color="000000"/>
              <w:left w:val="nil"/>
              <w:bottom w:val="single" w:sz="6" w:space="0" w:color="000000"/>
              <w:right w:val="single" w:sz="6" w:space="0" w:color="000000"/>
            </w:tcBorders>
            <w:hideMark/>
          </w:tcPr>
          <w:p w14:paraId="3C0EEEB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–3 dB</w:t>
            </w:r>
          </w:p>
          <w:p w14:paraId="23E8B97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–20 dB</w:t>
            </w:r>
          </w:p>
        </w:tc>
        <w:tc>
          <w:tcPr>
            <w:tcW w:w="790" w:type="dxa"/>
            <w:tcBorders>
              <w:top w:val="single" w:sz="6" w:space="0" w:color="000000"/>
              <w:left w:val="single" w:sz="6" w:space="0" w:color="000000"/>
              <w:bottom w:val="single" w:sz="6" w:space="0" w:color="000000"/>
              <w:right w:val="single" w:sz="6" w:space="0" w:color="000000"/>
            </w:tcBorders>
            <w:hideMark/>
          </w:tcPr>
          <w:p w14:paraId="32202C6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17533B6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tcPr>
          <w:p w14:paraId="6F1B117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7C7B139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w:t>
            </w:r>
          </w:p>
          <w:p w14:paraId="18AC968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15</w:t>
            </w:r>
          </w:p>
        </w:tc>
        <w:tc>
          <w:tcPr>
            <w:tcW w:w="1377" w:type="dxa"/>
            <w:tcBorders>
              <w:top w:val="single" w:sz="6" w:space="0" w:color="000000"/>
              <w:left w:val="single" w:sz="6" w:space="0" w:color="000000"/>
              <w:bottom w:val="single" w:sz="6" w:space="0" w:color="000000"/>
              <w:right w:val="single" w:sz="6" w:space="0" w:color="000000"/>
            </w:tcBorders>
            <w:hideMark/>
          </w:tcPr>
          <w:p w14:paraId="3018665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1.25</w:t>
            </w:r>
          </w:p>
          <w:p w14:paraId="331A8CD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8.3</w:t>
            </w:r>
          </w:p>
        </w:tc>
        <w:tc>
          <w:tcPr>
            <w:tcW w:w="1377" w:type="dxa"/>
            <w:tcBorders>
              <w:top w:val="single" w:sz="6" w:space="0" w:color="000000"/>
              <w:left w:val="single" w:sz="6" w:space="0" w:color="000000"/>
              <w:bottom w:val="single" w:sz="6" w:space="0" w:color="000000"/>
              <w:right w:val="single" w:sz="6" w:space="0" w:color="000000"/>
            </w:tcBorders>
            <w:hideMark/>
          </w:tcPr>
          <w:p w14:paraId="1C9901C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0.4</w:t>
            </w:r>
          </w:p>
          <w:p w14:paraId="34E5C63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2.88</w:t>
            </w:r>
          </w:p>
        </w:tc>
        <w:tc>
          <w:tcPr>
            <w:tcW w:w="1377" w:type="dxa"/>
            <w:tcBorders>
              <w:top w:val="single" w:sz="6" w:space="0" w:color="000000"/>
              <w:left w:val="single" w:sz="6" w:space="0" w:color="000000"/>
              <w:bottom w:val="single" w:sz="6" w:space="0" w:color="000000"/>
              <w:right w:val="single" w:sz="6" w:space="0" w:color="000000"/>
            </w:tcBorders>
            <w:hideMark/>
          </w:tcPr>
          <w:p w14:paraId="6DF2428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1EE723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5</w:t>
            </w:r>
          </w:p>
          <w:p w14:paraId="33A0343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Not available</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23FF2CF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5</w:t>
            </w:r>
          </w:p>
          <w:p w14:paraId="0F6C150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Not available</w:t>
            </w:r>
          </w:p>
        </w:tc>
      </w:tr>
      <w:tr w:rsidR="00F723C1" w:rsidRPr="00F723C1" w14:paraId="5FCFD489" w14:textId="77777777" w:rsidTr="00F723C1">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963334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Antenna pattern type (pencil, fan, cosecant-squared, etc.)</w:t>
            </w:r>
          </w:p>
        </w:tc>
        <w:tc>
          <w:tcPr>
            <w:tcW w:w="790" w:type="dxa"/>
            <w:tcBorders>
              <w:top w:val="single" w:sz="6" w:space="0" w:color="000000"/>
              <w:left w:val="single" w:sz="6" w:space="0" w:color="000000"/>
              <w:bottom w:val="single" w:sz="6" w:space="0" w:color="000000"/>
              <w:right w:val="single" w:sz="6" w:space="0" w:color="000000"/>
            </w:tcBorders>
          </w:tcPr>
          <w:p w14:paraId="0DB3C79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44FCFC0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85D119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Fan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578125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A654B1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AFE418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7252DF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Conical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861269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Pencil</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72130C6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Pencil</w:t>
            </w:r>
          </w:p>
        </w:tc>
      </w:tr>
      <w:tr w:rsidR="00F723C1" w:rsidRPr="00F723C1" w14:paraId="2FDC3CF8" w14:textId="77777777" w:rsidTr="00F723C1">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319753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Antenna type (reflector, phased array, slotted array, etc.)</w:t>
            </w:r>
          </w:p>
        </w:tc>
        <w:tc>
          <w:tcPr>
            <w:tcW w:w="790" w:type="dxa"/>
            <w:tcBorders>
              <w:top w:val="single" w:sz="6" w:space="0" w:color="000000"/>
              <w:left w:val="single" w:sz="6" w:space="0" w:color="000000"/>
              <w:bottom w:val="single" w:sz="6" w:space="0" w:color="000000"/>
              <w:right w:val="single" w:sz="6" w:space="0" w:color="000000"/>
            </w:tcBorders>
          </w:tcPr>
          <w:p w14:paraId="42B1C87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val="en-US"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3963899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Slotted array</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AA341D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42103C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19BF2F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6C4D49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81D273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176017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Phased array</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7723B4C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Phased array</w:t>
            </w:r>
          </w:p>
        </w:tc>
      </w:tr>
    </w:tbl>
    <w:p w14:paraId="2F1BD2EE" w14:textId="77777777" w:rsidR="00F723C1" w:rsidRPr="00F723C1" w:rsidRDefault="00F723C1" w:rsidP="00F723C1">
      <w:pPr>
        <w:overflowPunct/>
        <w:autoSpaceDE/>
        <w:adjustRightInd/>
        <w:spacing w:before="0"/>
        <w:textAlignment w:val="auto"/>
      </w:pPr>
      <w:r w:rsidRPr="00F723C1">
        <w:br w:type="page"/>
      </w:r>
    </w:p>
    <w:p w14:paraId="5977D052" w14:textId="25521EEC" w:rsidR="00F723C1" w:rsidRPr="00F723C1" w:rsidRDefault="00F723C1" w:rsidP="00F723C1">
      <w:pPr>
        <w:keepNext/>
        <w:spacing w:before="560" w:after="120"/>
        <w:jc w:val="center"/>
        <w:textAlignment w:val="auto"/>
        <w:rPr>
          <w:rFonts w:eastAsia="Calibri"/>
          <w:caps/>
          <w:sz w:val="22"/>
          <w:szCs w:val="22"/>
        </w:rPr>
      </w:pPr>
      <w:r w:rsidRPr="00F723C1">
        <w:rPr>
          <w:rFonts w:eastAsia="Calibri"/>
          <w:caps/>
          <w:sz w:val="22"/>
          <w:szCs w:val="22"/>
        </w:rPr>
        <w:lastRenderedPageBreak/>
        <w:t>TABLE 2</w:t>
      </w:r>
      <w:r w:rsidRPr="00F723C1">
        <w:rPr>
          <w:rFonts w:eastAsia="Calibri"/>
          <w:i/>
          <w:caps/>
          <w:sz w:val="22"/>
          <w:szCs w:val="22"/>
        </w:rPr>
        <w:t xml:space="preserve"> (</w:t>
      </w:r>
      <w:del w:id="202" w:author="DONCIO" w:date="2021-09-08T15:50:00Z">
        <w:r w:rsidRPr="00587015" w:rsidDel="00587015">
          <w:rPr>
            <w:rFonts w:eastAsia="Calibri"/>
            <w:i/>
            <w:caps/>
            <w:sz w:val="22"/>
            <w:szCs w:val="22"/>
            <w:highlight w:val="yellow"/>
            <w:rPrChange w:id="203" w:author="DONCIO" w:date="2021-09-08T15:50:00Z">
              <w:rPr>
                <w:rFonts w:eastAsia="Calibri"/>
                <w:i/>
                <w:caps/>
                <w:sz w:val="22"/>
                <w:szCs w:val="22"/>
              </w:rPr>
            </w:rPrChange>
          </w:rPr>
          <w:delText>end</w:delText>
        </w:r>
      </w:del>
      <w:ins w:id="204" w:author="DONCIO" w:date="2021-09-08T15:50:00Z">
        <w:r w:rsidR="00587015" w:rsidRPr="00587015">
          <w:rPr>
            <w:rFonts w:eastAsia="Calibri"/>
            <w:i/>
            <w:caps/>
            <w:sz w:val="22"/>
            <w:szCs w:val="22"/>
            <w:highlight w:val="yellow"/>
            <w:rPrChange w:id="205" w:author="DONCIO" w:date="2021-09-08T15:50:00Z">
              <w:rPr>
                <w:rFonts w:eastAsia="Calibri"/>
                <w:i/>
                <w:caps/>
                <w:sz w:val="22"/>
                <w:szCs w:val="22"/>
              </w:rPr>
            </w:rPrChange>
          </w:rPr>
          <w:t>CONT.</w:t>
        </w:r>
      </w:ins>
      <w:r w:rsidRPr="00F723C1">
        <w:rPr>
          <w:rFonts w:eastAsia="Calibri"/>
          <w:i/>
          <w:caps/>
          <w:sz w:val="22"/>
          <w:szCs w:val="22"/>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2"/>
        <w:gridCol w:w="799"/>
        <w:gridCol w:w="1372"/>
        <w:gridCol w:w="1372"/>
        <w:gridCol w:w="1373"/>
        <w:gridCol w:w="1372"/>
        <w:gridCol w:w="1372"/>
        <w:gridCol w:w="1373"/>
        <w:gridCol w:w="1372"/>
        <w:gridCol w:w="1373"/>
      </w:tblGrid>
      <w:tr w:rsidR="00F723C1" w:rsidRPr="00F723C1" w14:paraId="401EDF0C" w14:textId="77777777" w:rsidTr="00F723C1">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47FCE27"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Characteristics</w:t>
            </w:r>
          </w:p>
        </w:tc>
        <w:tc>
          <w:tcPr>
            <w:tcW w:w="799" w:type="dxa"/>
            <w:tcBorders>
              <w:top w:val="single" w:sz="6" w:space="0" w:color="000000"/>
              <w:left w:val="single" w:sz="6" w:space="0" w:color="000000"/>
              <w:bottom w:val="single" w:sz="6" w:space="0" w:color="000000"/>
              <w:right w:val="single" w:sz="6" w:space="0" w:color="000000"/>
            </w:tcBorders>
            <w:hideMark/>
          </w:tcPr>
          <w:p w14:paraId="16148B62"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Unit</w:t>
            </w:r>
          </w:p>
        </w:tc>
        <w:tc>
          <w:tcPr>
            <w:tcW w:w="1372" w:type="dxa"/>
            <w:tcBorders>
              <w:top w:val="single" w:sz="6" w:space="0" w:color="000000"/>
              <w:left w:val="single" w:sz="6" w:space="0" w:color="000000"/>
              <w:bottom w:val="single" w:sz="6" w:space="0" w:color="000000"/>
              <w:right w:val="single" w:sz="6" w:space="0" w:color="000000"/>
            </w:tcBorders>
            <w:hideMark/>
          </w:tcPr>
          <w:p w14:paraId="2D33E095"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caps/>
                <w:sz w:val="18"/>
                <w:szCs w:val="18"/>
                <w:lang w:eastAsia="zh-CN"/>
              </w:rPr>
              <w:t>R</w:t>
            </w:r>
            <w:r w:rsidRPr="00F723C1">
              <w:rPr>
                <w:rFonts w:ascii="Times New Roman Bold" w:eastAsia="Calibri" w:hAnsi="Times New Roman Bold" w:cs="Times New Roman Bold"/>
                <w:b/>
                <w:sz w:val="18"/>
                <w:szCs w:val="18"/>
                <w:lang w:eastAsia="zh-CN"/>
              </w:rPr>
              <w:t>adar</w:t>
            </w:r>
            <w:r w:rsidRPr="00F723C1">
              <w:rPr>
                <w:rFonts w:ascii="Times New Roman Bold" w:eastAsia="Calibri" w:hAnsi="Times New Roman Bold" w:cs="Times New Roman Bold"/>
                <w:b/>
                <w:caps/>
                <w:sz w:val="18"/>
                <w:szCs w:val="18"/>
                <w:lang w:eastAsia="zh-CN"/>
              </w:rPr>
              <w:t xml:space="preserve"> 16</w:t>
            </w:r>
          </w:p>
        </w:tc>
        <w:tc>
          <w:tcPr>
            <w:tcW w:w="1372" w:type="dxa"/>
            <w:tcBorders>
              <w:top w:val="single" w:sz="6" w:space="0" w:color="000000"/>
              <w:left w:val="single" w:sz="6" w:space="0" w:color="000000"/>
              <w:bottom w:val="single" w:sz="6" w:space="0" w:color="000000"/>
              <w:right w:val="single" w:sz="6" w:space="0" w:color="000000"/>
            </w:tcBorders>
            <w:hideMark/>
          </w:tcPr>
          <w:p w14:paraId="3A3B6D86"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17</w:t>
            </w:r>
          </w:p>
        </w:tc>
        <w:tc>
          <w:tcPr>
            <w:tcW w:w="1373" w:type="dxa"/>
            <w:tcBorders>
              <w:top w:val="single" w:sz="6" w:space="0" w:color="000000"/>
              <w:left w:val="single" w:sz="6" w:space="0" w:color="000000"/>
              <w:bottom w:val="single" w:sz="6" w:space="0" w:color="000000"/>
              <w:right w:val="single" w:sz="6" w:space="0" w:color="000000"/>
            </w:tcBorders>
            <w:hideMark/>
          </w:tcPr>
          <w:p w14:paraId="14E58CC4"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18</w:t>
            </w:r>
          </w:p>
        </w:tc>
        <w:tc>
          <w:tcPr>
            <w:tcW w:w="1372" w:type="dxa"/>
            <w:tcBorders>
              <w:top w:val="single" w:sz="6" w:space="0" w:color="000000"/>
              <w:left w:val="single" w:sz="6" w:space="0" w:color="000000"/>
              <w:bottom w:val="single" w:sz="6" w:space="0" w:color="000000"/>
              <w:right w:val="single" w:sz="6" w:space="0" w:color="000000"/>
            </w:tcBorders>
            <w:hideMark/>
          </w:tcPr>
          <w:p w14:paraId="455601EF"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19</w:t>
            </w:r>
          </w:p>
        </w:tc>
        <w:tc>
          <w:tcPr>
            <w:tcW w:w="1372" w:type="dxa"/>
            <w:tcBorders>
              <w:top w:val="single" w:sz="6" w:space="0" w:color="000000"/>
              <w:left w:val="single" w:sz="6" w:space="0" w:color="000000"/>
              <w:bottom w:val="single" w:sz="6" w:space="0" w:color="000000"/>
              <w:right w:val="single" w:sz="6" w:space="0" w:color="000000"/>
            </w:tcBorders>
            <w:hideMark/>
          </w:tcPr>
          <w:p w14:paraId="0F9519A6"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20</w:t>
            </w:r>
          </w:p>
        </w:tc>
        <w:tc>
          <w:tcPr>
            <w:tcW w:w="1373" w:type="dxa"/>
            <w:tcBorders>
              <w:top w:val="single" w:sz="6" w:space="0" w:color="000000"/>
              <w:left w:val="single" w:sz="6" w:space="0" w:color="000000"/>
              <w:bottom w:val="single" w:sz="6" w:space="0" w:color="000000"/>
              <w:right w:val="single" w:sz="6" w:space="0" w:color="000000"/>
            </w:tcBorders>
            <w:hideMark/>
          </w:tcPr>
          <w:p w14:paraId="6605B764"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21</w:t>
            </w:r>
          </w:p>
        </w:tc>
        <w:tc>
          <w:tcPr>
            <w:tcW w:w="1372" w:type="dxa"/>
            <w:tcBorders>
              <w:top w:val="single" w:sz="6" w:space="0" w:color="000000"/>
              <w:left w:val="single" w:sz="6" w:space="0" w:color="000000"/>
              <w:bottom w:val="single" w:sz="6" w:space="0" w:color="000000"/>
              <w:right w:val="single" w:sz="6" w:space="0" w:color="000000"/>
            </w:tcBorders>
            <w:hideMark/>
          </w:tcPr>
          <w:p w14:paraId="0459591D"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22</w:t>
            </w:r>
          </w:p>
        </w:tc>
        <w:tc>
          <w:tcPr>
            <w:tcW w:w="1373" w:type="dxa"/>
            <w:tcBorders>
              <w:top w:val="single" w:sz="6" w:space="0" w:color="000000"/>
              <w:left w:val="single" w:sz="6" w:space="0" w:color="000000"/>
              <w:bottom w:val="single" w:sz="6" w:space="0" w:color="000000"/>
              <w:right w:val="single" w:sz="6" w:space="0" w:color="000000"/>
            </w:tcBorders>
            <w:hideMark/>
          </w:tcPr>
          <w:p w14:paraId="72BC6295" w14:textId="77777777" w:rsidR="00F723C1" w:rsidRPr="00F723C1" w:rsidRDefault="00F723C1" w:rsidP="00F723C1">
            <w:pPr>
              <w:keepNext/>
              <w:keepLines/>
              <w:spacing w:before="80" w:after="80"/>
              <w:jc w:val="center"/>
              <w:textAlignment w:val="auto"/>
              <w:rPr>
                <w:rFonts w:ascii="Times New Roman Bold" w:eastAsia="Calibri" w:hAnsi="Times New Roman Bold" w:cs="Times New Roman Bold"/>
                <w:b/>
                <w:sz w:val="18"/>
                <w:szCs w:val="18"/>
                <w:lang w:eastAsia="zh-CN"/>
              </w:rPr>
            </w:pPr>
            <w:r w:rsidRPr="00F723C1">
              <w:rPr>
                <w:rFonts w:ascii="Times New Roman Bold" w:eastAsia="Calibri" w:hAnsi="Times New Roman Bold" w:cs="Times New Roman Bold"/>
                <w:b/>
                <w:sz w:val="18"/>
                <w:szCs w:val="18"/>
                <w:lang w:eastAsia="zh-CN"/>
              </w:rPr>
              <w:t>Radar 23</w:t>
            </w:r>
          </w:p>
        </w:tc>
      </w:tr>
      <w:tr w:rsidR="00F723C1" w:rsidRPr="00F723C1" w14:paraId="0361FCB3" w14:textId="77777777" w:rsidTr="00F723C1">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7B5F9F0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Antenna polarization</w:t>
            </w:r>
          </w:p>
        </w:tc>
        <w:tc>
          <w:tcPr>
            <w:tcW w:w="799" w:type="dxa"/>
            <w:tcBorders>
              <w:top w:val="single" w:sz="6" w:space="0" w:color="000000"/>
              <w:left w:val="single" w:sz="6" w:space="0" w:color="000000"/>
              <w:bottom w:val="single" w:sz="6" w:space="0" w:color="000000"/>
              <w:right w:val="single" w:sz="6" w:space="0" w:color="000000"/>
            </w:tcBorders>
          </w:tcPr>
          <w:p w14:paraId="1E63ECC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A7FCBE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3BF85C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357B601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921E21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3EB6BB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7991144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Vertical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DC3500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Vertical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58E279A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Horizontal</w:t>
            </w:r>
          </w:p>
        </w:tc>
      </w:tr>
      <w:tr w:rsidR="00F723C1" w:rsidRPr="00F723C1" w14:paraId="6391590D" w14:textId="77777777" w:rsidTr="00F723C1">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1280A4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Antenna main beam gain</w:t>
            </w:r>
          </w:p>
        </w:tc>
        <w:tc>
          <w:tcPr>
            <w:tcW w:w="799" w:type="dxa"/>
            <w:tcBorders>
              <w:top w:val="single" w:sz="6" w:space="0" w:color="000000"/>
              <w:left w:val="single" w:sz="6" w:space="0" w:color="000000"/>
              <w:bottom w:val="single" w:sz="6" w:space="0" w:color="000000"/>
              <w:right w:val="single" w:sz="6" w:space="0" w:color="000000"/>
            </w:tcBorders>
            <w:hideMark/>
          </w:tcPr>
          <w:p w14:paraId="581E7EC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proofErr w:type="spellStart"/>
            <w:r w:rsidRPr="00F723C1">
              <w:rPr>
                <w:rFonts w:eastAsia="Calibri"/>
                <w:sz w:val="18"/>
                <w:szCs w:val="18"/>
                <w:lang w:eastAsia="zh-CN"/>
              </w:rPr>
              <w:t>dBi</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24F1D13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6BF2E9D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37.5</w:t>
            </w:r>
          </w:p>
        </w:tc>
        <w:tc>
          <w:tcPr>
            <w:tcW w:w="1373" w:type="dxa"/>
            <w:tcBorders>
              <w:top w:val="single" w:sz="6" w:space="0" w:color="000000"/>
              <w:left w:val="single" w:sz="6" w:space="0" w:color="000000"/>
              <w:bottom w:val="single" w:sz="6" w:space="0" w:color="000000"/>
              <w:right w:val="single" w:sz="6" w:space="0" w:color="000000"/>
            </w:tcBorders>
            <w:hideMark/>
          </w:tcPr>
          <w:p w14:paraId="6100C66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38.5</w:t>
            </w:r>
          </w:p>
        </w:tc>
        <w:tc>
          <w:tcPr>
            <w:tcW w:w="1372" w:type="dxa"/>
            <w:tcBorders>
              <w:top w:val="single" w:sz="6" w:space="0" w:color="000000"/>
              <w:left w:val="single" w:sz="6" w:space="0" w:color="000000"/>
              <w:bottom w:val="single" w:sz="6" w:space="0" w:color="000000"/>
              <w:right w:val="single" w:sz="6" w:space="0" w:color="000000"/>
            </w:tcBorders>
            <w:hideMark/>
          </w:tcPr>
          <w:p w14:paraId="75C912C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44.5</w:t>
            </w:r>
          </w:p>
        </w:tc>
        <w:tc>
          <w:tcPr>
            <w:tcW w:w="1372" w:type="dxa"/>
            <w:tcBorders>
              <w:top w:val="single" w:sz="6" w:space="0" w:color="000000"/>
              <w:left w:val="single" w:sz="6" w:space="0" w:color="000000"/>
              <w:bottom w:val="single" w:sz="6" w:space="0" w:color="000000"/>
              <w:right w:val="single" w:sz="6" w:space="0" w:color="000000"/>
            </w:tcBorders>
            <w:hideMark/>
          </w:tcPr>
          <w:p w14:paraId="3DE2F5B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46F99D5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44.5</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115D1F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35</w:t>
            </w:r>
          </w:p>
        </w:tc>
        <w:tc>
          <w:tcPr>
            <w:tcW w:w="1373" w:type="dxa"/>
            <w:tcBorders>
              <w:top w:val="single" w:sz="6" w:space="0" w:color="000000"/>
              <w:left w:val="single" w:sz="6" w:space="0" w:color="000000"/>
              <w:bottom w:val="single" w:sz="6" w:space="0" w:color="000000"/>
              <w:right w:val="single" w:sz="6" w:space="0" w:color="000000"/>
            </w:tcBorders>
            <w:hideMark/>
          </w:tcPr>
          <w:p w14:paraId="6D25F0B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31.5</w:t>
            </w:r>
          </w:p>
        </w:tc>
      </w:tr>
      <w:tr w:rsidR="00F723C1" w:rsidRPr="00F723C1" w14:paraId="561F6E92" w14:textId="77777777" w:rsidTr="00F723C1">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5A12323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Antenna elevation beamwidth</w:t>
            </w:r>
          </w:p>
        </w:tc>
        <w:tc>
          <w:tcPr>
            <w:tcW w:w="799" w:type="dxa"/>
            <w:tcBorders>
              <w:top w:val="single" w:sz="6" w:space="0" w:color="000000"/>
              <w:left w:val="single" w:sz="6" w:space="0" w:color="000000"/>
              <w:bottom w:val="single" w:sz="6" w:space="0" w:color="000000"/>
              <w:right w:val="single" w:sz="6" w:space="0" w:color="000000"/>
            </w:tcBorders>
            <w:hideMark/>
          </w:tcPr>
          <w:p w14:paraId="071C864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6C580AA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3.5</w:t>
            </w:r>
          </w:p>
        </w:tc>
        <w:tc>
          <w:tcPr>
            <w:tcW w:w="1372" w:type="dxa"/>
            <w:tcBorders>
              <w:top w:val="single" w:sz="6" w:space="0" w:color="000000"/>
              <w:left w:val="single" w:sz="6" w:space="0" w:color="000000"/>
              <w:bottom w:val="single" w:sz="6" w:space="0" w:color="000000"/>
              <w:right w:val="single" w:sz="6" w:space="0" w:color="000000"/>
            </w:tcBorders>
            <w:hideMark/>
          </w:tcPr>
          <w:p w14:paraId="089DF06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4.1</w:t>
            </w:r>
          </w:p>
        </w:tc>
        <w:tc>
          <w:tcPr>
            <w:tcW w:w="1373" w:type="dxa"/>
            <w:tcBorders>
              <w:top w:val="single" w:sz="6" w:space="0" w:color="000000"/>
              <w:left w:val="single" w:sz="6" w:space="0" w:color="000000"/>
              <w:bottom w:val="single" w:sz="6" w:space="0" w:color="000000"/>
              <w:right w:val="single" w:sz="6" w:space="0" w:color="000000"/>
            </w:tcBorders>
            <w:hideMark/>
          </w:tcPr>
          <w:p w14:paraId="2E1D695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2.2</w:t>
            </w:r>
          </w:p>
        </w:tc>
        <w:tc>
          <w:tcPr>
            <w:tcW w:w="1372" w:type="dxa"/>
            <w:tcBorders>
              <w:top w:val="single" w:sz="6" w:space="0" w:color="000000"/>
              <w:left w:val="single" w:sz="6" w:space="0" w:color="000000"/>
              <w:bottom w:val="single" w:sz="6" w:space="0" w:color="000000"/>
              <w:right w:val="single" w:sz="6" w:space="0" w:color="000000"/>
            </w:tcBorders>
            <w:hideMark/>
          </w:tcPr>
          <w:p w14:paraId="395E8C4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w:t>
            </w:r>
          </w:p>
        </w:tc>
        <w:tc>
          <w:tcPr>
            <w:tcW w:w="1372" w:type="dxa"/>
            <w:tcBorders>
              <w:top w:val="single" w:sz="6" w:space="0" w:color="000000"/>
              <w:left w:val="single" w:sz="6" w:space="0" w:color="000000"/>
              <w:bottom w:val="single" w:sz="6" w:space="0" w:color="000000"/>
              <w:right w:val="single" w:sz="6" w:space="0" w:color="000000"/>
            </w:tcBorders>
            <w:hideMark/>
          </w:tcPr>
          <w:p w14:paraId="7B38C56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1.7</w:t>
            </w:r>
          </w:p>
        </w:tc>
        <w:tc>
          <w:tcPr>
            <w:tcW w:w="1373" w:type="dxa"/>
            <w:tcBorders>
              <w:top w:val="single" w:sz="6" w:space="0" w:color="000000"/>
              <w:left w:val="single" w:sz="6" w:space="0" w:color="000000"/>
              <w:bottom w:val="single" w:sz="6" w:space="0" w:color="000000"/>
              <w:right w:val="single" w:sz="6" w:space="0" w:color="000000"/>
            </w:tcBorders>
            <w:hideMark/>
          </w:tcPr>
          <w:p w14:paraId="4BF8F38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28A455D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30</w:t>
            </w:r>
          </w:p>
        </w:tc>
        <w:tc>
          <w:tcPr>
            <w:tcW w:w="1373" w:type="dxa"/>
            <w:tcBorders>
              <w:top w:val="single" w:sz="6" w:space="0" w:color="000000"/>
              <w:left w:val="single" w:sz="6" w:space="0" w:color="000000"/>
              <w:bottom w:val="single" w:sz="6" w:space="0" w:color="000000"/>
              <w:right w:val="single" w:sz="6" w:space="0" w:color="000000"/>
            </w:tcBorders>
            <w:hideMark/>
          </w:tcPr>
          <w:p w14:paraId="437E0F5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30</w:t>
            </w:r>
          </w:p>
        </w:tc>
      </w:tr>
      <w:tr w:rsidR="00F723C1" w:rsidRPr="00F723C1" w14:paraId="1440D9E2" w14:textId="77777777" w:rsidTr="00F723C1">
        <w:trPr>
          <w:jc w:val="center"/>
        </w:trPr>
        <w:tc>
          <w:tcPr>
            <w:tcW w:w="2681" w:type="dxa"/>
            <w:tcBorders>
              <w:top w:val="nil"/>
              <w:left w:val="single" w:sz="6" w:space="0" w:color="000000"/>
              <w:bottom w:val="single" w:sz="6" w:space="0" w:color="000000"/>
              <w:right w:val="single" w:sz="6" w:space="0" w:color="000000"/>
            </w:tcBorders>
            <w:hideMark/>
          </w:tcPr>
          <w:p w14:paraId="0EE1BB7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Antenna azimuthal beamwidth</w:t>
            </w:r>
          </w:p>
        </w:tc>
        <w:tc>
          <w:tcPr>
            <w:tcW w:w="799" w:type="dxa"/>
            <w:tcBorders>
              <w:top w:val="nil"/>
              <w:left w:val="single" w:sz="6" w:space="0" w:color="000000"/>
              <w:bottom w:val="single" w:sz="6" w:space="0" w:color="000000"/>
              <w:right w:val="single" w:sz="6" w:space="0" w:color="000000"/>
            </w:tcBorders>
            <w:hideMark/>
          </w:tcPr>
          <w:p w14:paraId="04E0C72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degrees</w:t>
            </w:r>
          </w:p>
        </w:tc>
        <w:tc>
          <w:tcPr>
            <w:tcW w:w="1372" w:type="dxa"/>
            <w:tcBorders>
              <w:top w:val="nil"/>
              <w:left w:val="single" w:sz="6" w:space="0" w:color="000000"/>
              <w:bottom w:val="single" w:sz="6" w:space="0" w:color="000000"/>
              <w:right w:val="single" w:sz="6" w:space="0" w:color="000000"/>
            </w:tcBorders>
            <w:hideMark/>
          </w:tcPr>
          <w:p w14:paraId="3E45DD1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3.5</w:t>
            </w:r>
          </w:p>
        </w:tc>
        <w:tc>
          <w:tcPr>
            <w:tcW w:w="1372" w:type="dxa"/>
            <w:tcBorders>
              <w:top w:val="nil"/>
              <w:left w:val="single" w:sz="6" w:space="0" w:color="000000"/>
              <w:bottom w:val="single" w:sz="6" w:space="0" w:color="000000"/>
              <w:right w:val="single" w:sz="6" w:space="0" w:color="000000"/>
            </w:tcBorders>
            <w:hideMark/>
          </w:tcPr>
          <w:p w14:paraId="1940A49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1.1</w:t>
            </w:r>
          </w:p>
        </w:tc>
        <w:tc>
          <w:tcPr>
            <w:tcW w:w="1373" w:type="dxa"/>
            <w:tcBorders>
              <w:top w:val="nil"/>
              <w:left w:val="single" w:sz="6" w:space="0" w:color="000000"/>
              <w:bottom w:val="single" w:sz="6" w:space="0" w:color="000000"/>
              <w:right w:val="single" w:sz="6" w:space="0" w:color="000000"/>
            </w:tcBorders>
            <w:hideMark/>
          </w:tcPr>
          <w:p w14:paraId="5FF6DC6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2.2</w:t>
            </w:r>
          </w:p>
        </w:tc>
        <w:tc>
          <w:tcPr>
            <w:tcW w:w="1372" w:type="dxa"/>
            <w:tcBorders>
              <w:top w:val="nil"/>
              <w:left w:val="single" w:sz="6" w:space="0" w:color="000000"/>
              <w:bottom w:val="single" w:sz="6" w:space="0" w:color="000000"/>
              <w:right w:val="single" w:sz="6" w:space="0" w:color="000000"/>
            </w:tcBorders>
            <w:hideMark/>
          </w:tcPr>
          <w:p w14:paraId="1C72CB1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w:t>
            </w:r>
          </w:p>
        </w:tc>
        <w:tc>
          <w:tcPr>
            <w:tcW w:w="1372" w:type="dxa"/>
            <w:tcBorders>
              <w:top w:val="nil"/>
              <w:left w:val="single" w:sz="6" w:space="0" w:color="000000"/>
              <w:bottom w:val="single" w:sz="6" w:space="0" w:color="000000"/>
              <w:right w:val="single" w:sz="6" w:space="0" w:color="000000"/>
            </w:tcBorders>
            <w:hideMark/>
          </w:tcPr>
          <w:p w14:paraId="7AE6F3F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1.7</w:t>
            </w:r>
          </w:p>
        </w:tc>
        <w:tc>
          <w:tcPr>
            <w:tcW w:w="1373" w:type="dxa"/>
            <w:tcBorders>
              <w:top w:val="nil"/>
              <w:left w:val="single" w:sz="6" w:space="0" w:color="000000"/>
              <w:bottom w:val="single" w:sz="6" w:space="0" w:color="000000"/>
              <w:right w:val="single" w:sz="6" w:space="0" w:color="000000"/>
            </w:tcBorders>
            <w:hideMark/>
          </w:tcPr>
          <w:p w14:paraId="092B5D0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F9C6B7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0ED4C97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w:t>
            </w:r>
          </w:p>
        </w:tc>
      </w:tr>
      <w:tr w:rsidR="00F723C1" w:rsidRPr="00F723C1" w14:paraId="4B1199E1" w14:textId="77777777" w:rsidTr="00F723C1">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6F360D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Antenna horizontal scan rate</w:t>
            </w:r>
          </w:p>
        </w:tc>
        <w:tc>
          <w:tcPr>
            <w:tcW w:w="799" w:type="dxa"/>
            <w:tcBorders>
              <w:top w:val="single" w:sz="6" w:space="0" w:color="000000"/>
              <w:left w:val="single" w:sz="6" w:space="0" w:color="000000"/>
              <w:bottom w:val="single" w:sz="6" w:space="0" w:color="000000"/>
              <w:right w:val="single" w:sz="6" w:space="0" w:color="000000"/>
            </w:tcBorders>
            <w:hideMark/>
          </w:tcPr>
          <w:p w14:paraId="11D5B76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degrees/s</w:t>
            </w:r>
          </w:p>
        </w:tc>
        <w:tc>
          <w:tcPr>
            <w:tcW w:w="1372" w:type="dxa"/>
            <w:tcBorders>
              <w:top w:val="single" w:sz="6" w:space="0" w:color="000000"/>
              <w:left w:val="single" w:sz="6" w:space="0" w:color="000000"/>
              <w:bottom w:val="single" w:sz="6" w:space="0" w:color="000000"/>
              <w:right w:val="single" w:sz="6" w:space="0" w:color="000000"/>
            </w:tcBorders>
            <w:hideMark/>
          </w:tcPr>
          <w:p w14:paraId="4EE9817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20</w:t>
            </w:r>
          </w:p>
        </w:tc>
        <w:tc>
          <w:tcPr>
            <w:tcW w:w="1372" w:type="dxa"/>
            <w:tcBorders>
              <w:top w:val="single" w:sz="6" w:space="0" w:color="000000"/>
              <w:left w:val="single" w:sz="6" w:space="0" w:color="000000"/>
              <w:bottom w:val="single" w:sz="6" w:space="0" w:color="000000"/>
              <w:right w:val="single" w:sz="6" w:space="0" w:color="000000"/>
            </w:tcBorders>
            <w:hideMark/>
          </w:tcPr>
          <w:p w14:paraId="6F19BCE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24</w:t>
            </w:r>
          </w:p>
        </w:tc>
        <w:tc>
          <w:tcPr>
            <w:tcW w:w="1373" w:type="dxa"/>
            <w:tcBorders>
              <w:top w:val="single" w:sz="6" w:space="0" w:color="000000"/>
              <w:left w:val="single" w:sz="6" w:space="0" w:color="000000"/>
              <w:bottom w:val="single" w:sz="6" w:space="0" w:color="000000"/>
              <w:right w:val="single" w:sz="6" w:space="0" w:color="000000"/>
            </w:tcBorders>
            <w:hideMark/>
          </w:tcPr>
          <w:p w14:paraId="496FD21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61DC7C5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629C408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1F65144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36</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3C6A97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Variable</w:t>
            </w:r>
          </w:p>
        </w:tc>
        <w:tc>
          <w:tcPr>
            <w:tcW w:w="1373" w:type="dxa"/>
            <w:tcBorders>
              <w:top w:val="single" w:sz="6" w:space="0" w:color="000000"/>
              <w:left w:val="single" w:sz="6" w:space="0" w:color="000000"/>
              <w:bottom w:val="single" w:sz="6" w:space="0" w:color="000000"/>
              <w:right w:val="single" w:sz="6" w:space="0" w:color="000000"/>
            </w:tcBorders>
            <w:hideMark/>
          </w:tcPr>
          <w:p w14:paraId="7760791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Variable</w:t>
            </w:r>
          </w:p>
        </w:tc>
      </w:tr>
      <w:tr w:rsidR="00F723C1" w:rsidRPr="00F723C1" w14:paraId="783318C2" w14:textId="77777777" w:rsidTr="00F723C1">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7D492DC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Antenna horizontal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7B6DC10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3C92D0B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Continuous</w:t>
            </w:r>
          </w:p>
        </w:tc>
        <w:tc>
          <w:tcPr>
            <w:tcW w:w="1372" w:type="dxa"/>
            <w:tcBorders>
              <w:top w:val="single" w:sz="6" w:space="0" w:color="000000"/>
              <w:left w:val="single" w:sz="6" w:space="0" w:color="000000"/>
              <w:bottom w:val="single" w:sz="6" w:space="0" w:color="000000"/>
              <w:right w:val="single" w:sz="6" w:space="0" w:color="000000"/>
            </w:tcBorders>
            <w:hideMark/>
          </w:tcPr>
          <w:p w14:paraId="675E6FC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180</w:t>
            </w:r>
          </w:p>
          <w:p w14:paraId="2CF2D09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Sector</w:t>
            </w:r>
          </w:p>
        </w:tc>
        <w:tc>
          <w:tcPr>
            <w:tcW w:w="1373" w:type="dxa"/>
            <w:tcBorders>
              <w:top w:val="single" w:sz="6" w:space="0" w:color="000000"/>
              <w:left w:val="single" w:sz="6" w:space="0" w:color="000000"/>
              <w:bottom w:val="single" w:sz="6" w:space="0" w:color="000000"/>
              <w:right w:val="single" w:sz="6" w:space="0" w:color="000000"/>
            </w:tcBorders>
            <w:hideMark/>
          </w:tcPr>
          <w:p w14:paraId="7A397D5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360</w:t>
            </w:r>
          </w:p>
        </w:tc>
        <w:tc>
          <w:tcPr>
            <w:tcW w:w="1372" w:type="dxa"/>
            <w:tcBorders>
              <w:top w:val="single" w:sz="6" w:space="0" w:color="000000"/>
              <w:left w:val="single" w:sz="6" w:space="0" w:color="000000"/>
              <w:bottom w:val="single" w:sz="6" w:space="0" w:color="000000"/>
              <w:right w:val="single" w:sz="6" w:space="0" w:color="000000"/>
            </w:tcBorders>
            <w:hideMark/>
          </w:tcPr>
          <w:p w14:paraId="0A8A1A7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6F26395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360</w:t>
            </w:r>
          </w:p>
        </w:tc>
        <w:tc>
          <w:tcPr>
            <w:tcW w:w="1373" w:type="dxa"/>
            <w:tcBorders>
              <w:top w:val="single" w:sz="6" w:space="0" w:color="000000"/>
              <w:left w:val="single" w:sz="6" w:space="0" w:color="000000"/>
              <w:bottom w:val="single" w:sz="6" w:space="0" w:color="000000"/>
              <w:right w:val="single" w:sz="6" w:space="0" w:color="000000"/>
            </w:tcBorders>
            <w:hideMark/>
          </w:tcPr>
          <w:p w14:paraId="2872D75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360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8BAD2B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360</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1233326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360</w:t>
            </w:r>
          </w:p>
          <w:p w14:paraId="5120F3B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sector</w:t>
            </w:r>
          </w:p>
        </w:tc>
      </w:tr>
      <w:tr w:rsidR="00F723C1" w:rsidRPr="00F723C1" w14:paraId="77A3FA0C" w14:textId="77777777" w:rsidTr="00F723C1">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5B49C3C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Antenna vertical scan rate</w:t>
            </w:r>
          </w:p>
        </w:tc>
        <w:tc>
          <w:tcPr>
            <w:tcW w:w="799" w:type="dxa"/>
            <w:tcBorders>
              <w:top w:val="single" w:sz="6" w:space="0" w:color="000000"/>
              <w:left w:val="single" w:sz="6" w:space="0" w:color="000000"/>
              <w:bottom w:val="single" w:sz="6" w:space="0" w:color="000000"/>
              <w:right w:val="single" w:sz="6" w:space="0" w:color="000000"/>
            </w:tcBorders>
            <w:hideMark/>
          </w:tcPr>
          <w:p w14:paraId="37E8D2D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79EDF76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45</w:t>
            </w:r>
          </w:p>
        </w:tc>
        <w:tc>
          <w:tcPr>
            <w:tcW w:w="1372" w:type="dxa"/>
            <w:tcBorders>
              <w:top w:val="single" w:sz="6" w:space="0" w:color="000000"/>
              <w:left w:val="single" w:sz="6" w:space="0" w:color="000000"/>
              <w:bottom w:val="single" w:sz="6" w:space="0" w:color="000000"/>
              <w:right w:val="single" w:sz="6" w:space="0" w:color="000000"/>
            </w:tcBorders>
            <w:hideMark/>
          </w:tcPr>
          <w:p w14:paraId="3939B83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765DB31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6.5</w:t>
            </w:r>
          </w:p>
        </w:tc>
        <w:tc>
          <w:tcPr>
            <w:tcW w:w="1372" w:type="dxa"/>
            <w:tcBorders>
              <w:top w:val="single" w:sz="6" w:space="0" w:color="000000"/>
              <w:left w:val="single" w:sz="6" w:space="0" w:color="000000"/>
              <w:bottom w:val="single" w:sz="6" w:space="0" w:color="000000"/>
              <w:right w:val="single" w:sz="6" w:space="0" w:color="000000"/>
            </w:tcBorders>
            <w:hideMark/>
          </w:tcPr>
          <w:p w14:paraId="03AC0BF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7A52D1D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56486B1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341FAE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0543085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r>
      <w:tr w:rsidR="00F723C1" w:rsidRPr="00F723C1" w14:paraId="3924A42B" w14:textId="77777777" w:rsidTr="00F723C1">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8BC95A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Antenna vertical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25C5BB6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2DB222F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Sector</w:t>
            </w:r>
          </w:p>
        </w:tc>
        <w:tc>
          <w:tcPr>
            <w:tcW w:w="1372" w:type="dxa"/>
            <w:tcBorders>
              <w:top w:val="single" w:sz="6" w:space="0" w:color="000000"/>
              <w:left w:val="single" w:sz="6" w:space="0" w:color="000000"/>
              <w:bottom w:val="single" w:sz="6" w:space="0" w:color="000000"/>
              <w:right w:val="single" w:sz="6" w:space="0" w:color="000000"/>
            </w:tcBorders>
            <w:hideMark/>
          </w:tcPr>
          <w:p w14:paraId="25F38C4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0B59955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06C3667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113E31E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1A0E3D5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2F552B0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Sector</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7161346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Sector</w:t>
            </w:r>
          </w:p>
        </w:tc>
      </w:tr>
      <w:tr w:rsidR="00F723C1" w:rsidRPr="00F723C1" w14:paraId="3A79F350" w14:textId="77777777" w:rsidTr="00F723C1">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DBAE18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val="en-US" w:eastAsia="zh-CN"/>
              </w:rPr>
            </w:pPr>
            <w:r w:rsidRPr="00F723C1">
              <w:rPr>
                <w:rFonts w:eastAsia="Calibri"/>
                <w:sz w:val="18"/>
                <w:szCs w:val="18"/>
                <w:lang w:val="en-US" w:eastAsia="zh-CN"/>
              </w:rPr>
              <w:t>Antenna side</w:t>
            </w:r>
            <w:r w:rsidRPr="00F723C1">
              <w:rPr>
                <w:rFonts w:eastAsia="Calibri"/>
                <w:sz w:val="18"/>
                <w:szCs w:val="18"/>
                <w:lang w:val="en-US" w:eastAsia="zh-CN"/>
              </w:rPr>
              <w:noBreakHyphen/>
              <w:t>lobe (SL) levels (1</w:t>
            </w:r>
            <w:r w:rsidRPr="00F723C1">
              <w:rPr>
                <w:rFonts w:eastAsia="Calibri"/>
                <w:sz w:val="18"/>
                <w:szCs w:val="18"/>
                <w:vertAlign w:val="superscript"/>
                <w:lang w:val="en-US" w:eastAsia="zh-CN"/>
              </w:rPr>
              <w:t>st</w:t>
            </w:r>
            <w:r w:rsidRPr="00F723C1">
              <w:rPr>
                <w:rFonts w:eastAsia="Calibri"/>
                <w:sz w:val="18"/>
                <w:szCs w:val="18"/>
                <w:lang w:val="en-US" w:eastAsia="zh-CN"/>
              </w:rPr>
              <w:t> SLs and remote SLs)</w:t>
            </w:r>
          </w:p>
        </w:tc>
        <w:tc>
          <w:tcPr>
            <w:tcW w:w="799" w:type="dxa"/>
            <w:tcBorders>
              <w:top w:val="single" w:sz="6" w:space="0" w:color="000000"/>
              <w:left w:val="single" w:sz="6" w:space="0" w:color="000000"/>
              <w:bottom w:val="single" w:sz="6" w:space="0" w:color="000000"/>
              <w:right w:val="single" w:sz="6" w:space="0" w:color="000000"/>
            </w:tcBorders>
            <w:hideMark/>
          </w:tcPr>
          <w:p w14:paraId="156BFFE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6B45B37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6C028E9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–20</w:t>
            </w:r>
          </w:p>
        </w:tc>
        <w:tc>
          <w:tcPr>
            <w:tcW w:w="1373" w:type="dxa"/>
            <w:tcBorders>
              <w:top w:val="single" w:sz="6" w:space="0" w:color="000000"/>
              <w:left w:val="single" w:sz="6" w:space="0" w:color="000000"/>
              <w:bottom w:val="single" w:sz="6" w:space="0" w:color="000000"/>
              <w:right w:val="single" w:sz="6" w:space="0" w:color="000000"/>
            </w:tcBorders>
            <w:hideMark/>
          </w:tcPr>
          <w:p w14:paraId="3924C65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22"/>
                <w:lang w:val="en-US" w:eastAsia="zh-CN"/>
              </w:rPr>
              <w:t>–</w:t>
            </w:r>
            <w:r w:rsidRPr="00F723C1">
              <w:rPr>
                <w:rFonts w:eastAsia="Calibri"/>
                <w:sz w:val="18"/>
                <w:szCs w:val="18"/>
                <w:lang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52DACEB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22"/>
                <w:lang w:val="en-US" w:eastAsia="zh-CN"/>
              </w:rPr>
              <w:t>–</w:t>
            </w:r>
            <w:r w:rsidRPr="00F723C1">
              <w:rPr>
                <w:rFonts w:eastAsia="Calibri"/>
                <w:sz w:val="18"/>
                <w:szCs w:val="18"/>
                <w:lang w:eastAsia="zh-CN"/>
              </w:rPr>
              <w:t>25</w:t>
            </w:r>
          </w:p>
        </w:tc>
        <w:tc>
          <w:tcPr>
            <w:tcW w:w="1372" w:type="dxa"/>
            <w:tcBorders>
              <w:top w:val="single" w:sz="6" w:space="0" w:color="000000"/>
              <w:left w:val="single" w:sz="6" w:space="0" w:color="000000"/>
              <w:bottom w:val="single" w:sz="6" w:space="0" w:color="000000"/>
              <w:right w:val="single" w:sz="6" w:space="0" w:color="000000"/>
            </w:tcBorders>
            <w:hideMark/>
          </w:tcPr>
          <w:p w14:paraId="2F389EF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22"/>
                <w:lang w:val="en-US" w:eastAsia="zh-CN"/>
              </w:rPr>
              <w:t>–</w:t>
            </w:r>
            <w:r w:rsidRPr="00F723C1">
              <w:rPr>
                <w:rFonts w:eastAsia="Calibri"/>
                <w:sz w:val="18"/>
                <w:szCs w:val="18"/>
                <w:lang w:eastAsia="zh-CN"/>
              </w:rPr>
              <w:t>29</w:t>
            </w:r>
          </w:p>
        </w:tc>
        <w:tc>
          <w:tcPr>
            <w:tcW w:w="1373" w:type="dxa"/>
            <w:tcBorders>
              <w:top w:val="single" w:sz="6" w:space="0" w:color="000000"/>
              <w:left w:val="single" w:sz="6" w:space="0" w:color="000000"/>
              <w:bottom w:val="single" w:sz="6" w:space="0" w:color="000000"/>
              <w:right w:val="single" w:sz="6" w:space="0" w:color="000000"/>
            </w:tcBorders>
            <w:hideMark/>
          </w:tcPr>
          <w:p w14:paraId="2A373FD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–30</w:t>
            </w:r>
          </w:p>
        </w:tc>
        <w:tc>
          <w:tcPr>
            <w:tcW w:w="1372" w:type="dxa"/>
            <w:tcBorders>
              <w:top w:val="single" w:sz="6" w:space="0" w:color="000000"/>
              <w:left w:val="single" w:sz="6" w:space="0" w:color="000000"/>
              <w:bottom w:val="single" w:sz="6" w:space="0" w:color="000000"/>
              <w:right w:val="single" w:sz="6" w:space="0" w:color="000000"/>
            </w:tcBorders>
            <w:hideMark/>
          </w:tcPr>
          <w:p w14:paraId="2498502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22"/>
                <w:lang w:val="en-US" w:eastAsia="zh-CN"/>
              </w:rPr>
              <w:t>–</w:t>
            </w:r>
            <w:r w:rsidRPr="00F723C1">
              <w:rPr>
                <w:rFonts w:eastAsia="Calibri"/>
                <w:sz w:val="18"/>
                <w:szCs w:val="18"/>
                <w:lang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0248B5F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22"/>
                <w:lang w:val="en-US" w:eastAsia="zh-CN"/>
              </w:rPr>
              <w:t>–</w:t>
            </w:r>
            <w:r w:rsidRPr="00F723C1">
              <w:rPr>
                <w:rFonts w:eastAsia="Calibri"/>
                <w:sz w:val="18"/>
                <w:szCs w:val="18"/>
                <w:lang w:eastAsia="zh-CN"/>
              </w:rPr>
              <w:t>30</w:t>
            </w:r>
          </w:p>
        </w:tc>
      </w:tr>
      <w:tr w:rsidR="00F723C1" w:rsidRPr="00F723C1" w14:paraId="2D429208" w14:textId="77777777" w:rsidTr="00F723C1">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7378267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Antenna height</w:t>
            </w:r>
          </w:p>
        </w:tc>
        <w:tc>
          <w:tcPr>
            <w:tcW w:w="799" w:type="dxa"/>
            <w:tcBorders>
              <w:top w:val="single" w:sz="6" w:space="0" w:color="000000"/>
              <w:left w:val="single" w:sz="6" w:space="0" w:color="000000"/>
              <w:bottom w:val="single" w:sz="6" w:space="0" w:color="000000"/>
              <w:right w:val="single" w:sz="6" w:space="0" w:color="000000"/>
            </w:tcBorders>
            <w:hideMark/>
          </w:tcPr>
          <w:p w14:paraId="6367C0D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m</w:t>
            </w:r>
          </w:p>
        </w:tc>
        <w:tc>
          <w:tcPr>
            <w:tcW w:w="1372" w:type="dxa"/>
            <w:tcBorders>
              <w:top w:val="single" w:sz="6" w:space="0" w:color="000000"/>
              <w:left w:val="single" w:sz="6" w:space="0" w:color="000000"/>
              <w:bottom w:val="single" w:sz="6" w:space="0" w:color="000000"/>
              <w:right w:val="single" w:sz="6" w:space="0" w:color="000000"/>
            </w:tcBorders>
            <w:hideMark/>
          </w:tcPr>
          <w:p w14:paraId="1E5E322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Aircraft altitude</w:t>
            </w:r>
          </w:p>
        </w:tc>
        <w:tc>
          <w:tcPr>
            <w:tcW w:w="1372" w:type="dxa"/>
            <w:tcBorders>
              <w:top w:val="single" w:sz="6" w:space="0" w:color="000000"/>
              <w:left w:val="single" w:sz="6" w:space="0" w:color="000000"/>
              <w:bottom w:val="single" w:sz="6" w:space="0" w:color="000000"/>
              <w:right w:val="single" w:sz="6" w:space="0" w:color="000000"/>
            </w:tcBorders>
            <w:hideMark/>
          </w:tcPr>
          <w:p w14:paraId="1EB6DC8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Aircraft altitude</w:t>
            </w:r>
          </w:p>
        </w:tc>
        <w:tc>
          <w:tcPr>
            <w:tcW w:w="1373" w:type="dxa"/>
            <w:tcBorders>
              <w:top w:val="single" w:sz="6" w:space="0" w:color="000000"/>
              <w:left w:val="single" w:sz="6" w:space="0" w:color="000000"/>
              <w:bottom w:val="single" w:sz="6" w:space="0" w:color="000000"/>
              <w:right w:val="single" w:sz="6" w:space="0" w:color="000000"/>
            </w:tcBorders>
            <w:hideMark/>
          </w:tcPr>
          <w:p w14:paraId="6837297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273FA9A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505D490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25C89DE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10..40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C5EEF3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010B658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6-13</w:t>
            </w:r>
          </w:p>
        </w:tc>
      </w:tr>
      <w:tr w:rsidR="00F723C1" w:rsidRPr="00F723C1" w14:paraId="4662FD7E" w14:textId="77777777" w:rsidTr="00F723C1">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DE91A4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Receiver IF 3 dB bandwidth</w:t>
            </w:r>
          </w:p>
        </w:tc>
        <w:tc>
          <w:tcPr>
            <w:tcW w:w="799" w:type="dxa"/>
            <w:tcBorders>
              <w:top w:val="single" w:sz="6" w:space="0" w:color="000000"/>
              <w:left w:val="single" w:sz="6" w:space="0" w:color="000000"/>
              <w:bottom w:val="single" w:sz="6" w:space="0" w:color="000000"/>
              <w:right w:val="single" w:sz="6" w:space="0" w:color="000000"/>
            </w:tcBorders>
            <w:hideMark/>
          </w:tcPr>
          <w:p w14:paraId="22A1947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2BCA18F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032C6CE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0.6</w:t>
            </w:r>
          </w:p>
        </w:tc>
        <w:tc>
          <w:tcPr>
            <w:tcW w:w="1373" w:type="dxa"/>
            <w:tcBorders>
              <w:top w:val="single" w:sz="6" w:space="0" w:color="000000"/>
              <w:left w:val="single" w:sz="6" w:space="0" w:color="000000"/>
              <w:bottom w:val="single" w:sz="6" w:space="0" w:color="000000"/>
              <w:right w:val="single" w:sz="6" w:space="0" w:color="000000"/>
            </w:tcBorders>
            <w:hideMark/>
          </w:tcPr>
          <w:p w14:paraId="5A59F9E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48D62BE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0.75</w:t>
            </w:r>
          </w:p>
        </w:tc>
        <w:tc>
          <w:tcPr>
            <w:tcW w:w="1372" w:type="dxa"/>
            <w:tcBorders>
              <w:top w:val="single" w:sz="6" w:space="0" w:color="000000"/>
              <w:left w:val="single" w:sz="6" w:space="0" w:color="000000"/>
              <w:bottom w:val="single" w:sz="6" w:space="0" w:color="000000"/>
              <w:right w:val="single" w:sz="6" w:space="0" w:color="000000"/>
            </w:tcBorders>
            <w:hideMark/>
          </w:tcPr>
          <w:p w14:paraId="5B5E305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0.5</w:t>
            </w:r>
          </w:p>
        </w:tc>
        <w:tc>
          <w:tcPr>
            <w:tcW w:w="1373" w:type="dxa"/>
            <w:tcBorders>
              <w:top w:val="single" w:sz="6" w:space="0" w:color="000000"/>
              <w:left w:val="single" w:sz="6" w:space="0" w:color="000000"/>
              <w:bottom w:val="single" w:sz="6" w:space="0" w:color="000000"/>
              <w:right w:val="single" w:sz="6" w:space="0" w:color="000000"/>
            </w:tcBorders>
            <w:hideMark/>
          </w:tcPr>
          <w:p w14:paraId="4771CFD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0.8</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43EB76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4</w:t>
            </w:r>
          </w:p>
        </w:tc>
        <w:tc>
          <w:tcPr>
            <w:tcW w:w="1373" w:type="dxa"/>
            <w:tcBorders>
              <w:top w:val="single" w:sz="6" w:space="0" w:color="000000"/>
              <w:left w:val="single" w:sz="6" w:space="0" w:color="000000"/>
              <w:bottom w:val="single" w:sz="6" w:space="0" w:color="000000"/>
              <w:right w:val="single" w:sz="6" w:space="0" w:color="000000"/>
            </w:tcBorders>
            <w:hideMark/>
          </w:tcPr>
          <w:p w14:paraId="250EDDE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5</w:t>
            </w:r>
          </w:p>
        </w:tc>
      </w:tr>
      <w:tr w:rsidR="00F723C1" w:rsidRPr="00F723C1" w14:paraId="528EAC96" w14:textId="77777777" w:rsidTr="00F723C1">
        <w:trPr>
          <w:trHeight w:val="296"/>
          <w:jc w:val="center"/>
        </w:trPr>
        <w:tc>
          <w:tcPr>
            <w:tcW w:w="2681" w:type="dxa"/>
            <w:tcBorders>
              <w:top w:val="single" w:sz="6" w:space="0" w:color="000000"/>
              <w:left w:val="single" w:sz="6" w:space="0" w:color="000000"/>
              <w:bottom w:val="single" w:sz="6" w:space="0" w:color="000000"/>
              <w:right w:val="single" w:sz="6" w:space="0" w:color="000000"/>
            </w:tcBorders>
            <w:hideMark/>
          </w:tcPr>
          <w:p w14:paraId="5EA3B52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Receiver noise figure</w:t>
            </w:r>
          </w:p>
        </w:tc>
        <w:tc>
          <w:tcPr>
            <w:tcW w:w="799" w:type="dxa"/>
            <w:tcBorders>
              <w:top w:val="single" w:sz="6" w:space="0" w:color="000000"/>
              <w:left w:val="single" w:sz="6" w:space="0" w:color="000000"/>
              <w:bottom w:val="single" w:sz="6" w:space="0" w:color="000000"/>
              <w:right w:val="single" w:sz="6" w:space="0" w:color="000000"/>
            </w:tcBorders>
            <w:hideMark/>
          </w:tcPr>
          <w:p w14:paraId="496A302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09C51EF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5</w:t>
            </w:r>
          </w:p>
        </w:tc>
        <w:tc>
          <w:tcPr>
            <w:tcW w:w="1372" w:type="dxa"/>
            <w:tcBorders>
              <w:top w:val="single" w:sz="6" w:space="0" w:color="000000"/>
              <w:left w:val="single" w:sz="6" w:space="0" w:color="000000"/>
              <w:bottom w:val="single" w:sz="6" w:space="0" w:color="000000"/>
              <w:right w:val="single" w:sz="6" w:space="0" w:color="000000"/>
            </w:tcBorders>
            <w:hideMark/>
          </w:tcPr>
          <w:p w14:paraId="6A42577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0E22CA6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4</w:t>
            </w:r>
          </w:p>
        </w:tc>
        <w:tc>
          <w:tcPr>
            <w:tcW w:w="1372" w:type="dxa"/>
            <w:tcBorders>
              <w:top w:val="single" w:sz="6" w:space="0" w:color="000000"/>
              <w:left w:val="single" w:sz="6" w:space="0" w:color="000000"/>
              <w:bottom w:val="single" w:sz="6" w:space="0" w:color="000000"/>
              <w:right w:val="single" w:sz="6" w:space="0" w:color="000000"/>
            </w:tcBorders>
            <w:hideMark/>
          </w:tcPr>
          <w:p w14:paraId="67BC68A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42088DB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5D31694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BA1247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5</w:t>
            </w:r>
          </w:p>
        </w:tc>
        <w:tc>
          <w:tcPr>
            <w:tcW w:w="1373" w:type="dxa"/>
            <w:tcBorders>
              <w:top w:val="single" w:sz="6" w:space="0" w:color="000000"/>
              <w:left w:val="single" w:sz="6" w:space="0" w:color="000000"/>
              <w:bottom w:val="single" w:sz="6" w:space="0" w:color="000000"/>
              <w:right w:val="single" w:sz="6" w:space="0" w:color="000000"/>
            </w:tcBorders>
            <w:hideMark/>
          </w:tcPr>
          <w:p w14:paraId="0001726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13</w:t>
            </w:r>
          </w:p>
        </w:tc>
      </w:tr>
      <w:tr w:rsidR="00F723C1" w:rsidRPr="00F723C1" w14:paraId="2AE7C09B" w14:textId="77777777" w:rsidTr="00F723C1">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67FE82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sz w:val="18"/>
                <w:szCs w:val="18"/>
                <w:lang w:eastAsia="zh-CN"/>
              </w:rPr>
            </w:pPr>
            <w:r w:rsidRPr="00F723C1">
              <w:rPr>
                <w:rFonts w:eastAsia="Calibri"/>
                <w:sz w:val="18"/>
                <w:szCs w:val="18"/>
                <w:lang w:eastAsia="zh-CN"/>
              </w:rPr>
              <w:t xml:space="preserve">Minimum </w:t>
            </w:r>
            <w:proofErr w:type="spellStart"/>
            <w:r w:rsidRPr="00F723C1">
              <w:rPr>
                <w:rFonts w:eastAsia="Calibri"/>
                <w:sz w:val="18"/>
                <w:szCs w:val="18"/>
                <w:lang w:eastAsia="zh-CN"/>
              </w:rPr>
              <w:t>discernable</w:t>
            </w:r>
            <w:proofErr w:type="spellEnd"/>
            <w:r w:rsidRPr="00F723C1">
              <w:rPr>
                <w:rFonts w:eastAsia="Calibri"/>
                <w:sz w:val="18"/>
                <w:szCs w:val="18"/>
                <w:lang w:eastAsia="zh-CN"/>
              </w:rPr>
              <w:t xml:space="preserve"> signal</w:t>
            </w:r>
          </w:p>
        </w:tc>
        <w:tc>
          <w:tcPr>
            <w:tcW w:w="799" w:type="dxa"/>
            <w:tcBorders>
              <w:top w:val="single" w:sz="6" w:space="0" w:color="000000"/>
              <w:left w:val="single" w:sz="6" w:space="0" w:color="000000"/>
              <w:bottom w:val="single" w:sz="6" w:space="0" w:color="000000"/>
              <w:right w:val="single" w:sz="6" w:space="0" w:color="000000"/>
            </w:tcBorders>
            <w:hideMark/>
          </w:tcPr>
          <w:p w14:paraId="33FA434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dBm</w:t>
            </w:r>
          </w:p>
        </w:tc>
        <w:tc>
          <w:tcPr>
            <w:tcW w:w="1372" w:type="dxa"/>
            <w:tcBorders>
              <w:top w:val="single" w:sz="6" w:space="0" w:color="000000"/>
              <w:left w:val="single" w:sz="6" w:space="0" w:color="000000"/>
              <w:bottom w:val="single" w:sz="6" w:space="0" w:color="000000"/>
              <w:right w:val="single" w:sz="6" w:space="0" w:color="000000"/>
            </w:tcBorders>
            <w:hideMark/>
          </w:tcPr>
          <w:p w14:paraId="22F431E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0D2BDB8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–106</w:t>
            </w:r>
          </w:p>
        </w:tc>
        <w:tc>
          <w:tcPr>
            <w:tcW w:w="1373" w:type="dxa"/>
            <w:tcBorders>
              <w:top w:val="single" w:sz="6" w:space="0" w:color="000000"/>
              <w:left w:val="single" w:sz="6" w:space="0" w:color="000000"/>
              <w:bottom w:val="single" w:sz="6" w:space="0" w:color="000000"/>
              <w:right w:val="single" w:sz="6" w:space="0" w:color="000000"/>
            </w:tcBorders>
            <w:hideMark/>
          </w:tcPr>
          <w:p w14:paraId="669113F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22"/>
                <w:lang w:val="en-US" w:eastAsia="zh-CN"/>
              </w:rPr>
              <w:t>–</w:t>
            </w:r>
            <w:r w:rsidRPr="00F723C1">
              <w:rPr>
                <w:rFonts w:eastAsia="Calibri"/>
                <w:sz w:val="18"/>
                <w:szCs w:val="18"/>
                <w:lang w:eastAsia="zh-CN"/>
              </w:rPr>
              <w:t>123</w:t>
            </w:r>
          </w:p>
        </w:tc>
        <w:tc>
          <w:tcPr>
            <w:tcW w:w="1372" w:type="dxa"/>
            <w:tcBorders>
              <w:top w:val="single" w:sz="6" w:space="0" w:color="000000"/>
              <w:left w:val="single" w:sz="6" w:space="0" w:color="000000"/>
              <w:bottom w:val="single" w:sz="6" w:space="0" w:color="000000"/>
              <w:right w:val="single" w:sz="6" w:space="0" w:color="000000"/>
            </w:tcBorders>
            <w:hideMark/>
          </w:tcPr>
          <w:p w14:paraId="66B6FF3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22"/>
                <w:lang w:val="en-US" w:eastAsia="zh-CN"/>
              </w:rPr>
              <w:t>–</w:t>
            </w:r>
            <w:r w:rsidRPr="00F723C1">
              <w:rPr>
                <w:rFonts w:eastAsia="Calibri"/>
                <w:sz w:val="18"/>
                <w:szCs w:val="18"/>
                <w:lang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15697B5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22"/>
                <w:lang w:val="en-US" w:eastAsia="zh-CN"/>
              </w:rPr>
              <w:t>–</w:t>
            </w:r>
            <w:r w:rsidRPr="00F723C1">
              <w:rPr>
                <w:rFonts w:eastAsia="Calibri"/>
                <w:sz w:val="18"/>
                <w:szCs w:val="18"/>
                <w:lang w:eastAsia="zh-CN"/>
              </w:rPr>
              <w:t>115</w:t>
            </w:r>
          </w:p>
        </w:tc>
        <w:tc>
          <w:tcPr>
            <w:tcW w:w="1373" w:type="dxa"/>
            <w:tcBorders>
              <w:top w:val="single" w:sz="6" w:space="0" w:color="000000"/>
              <w:left w:val="single" w:sz="6" w:space="0" w:color="000000"/>
              <w:bottom w:val="single" w:sz="6" w:space="0" w:color="000000"/>
              <w:right w:val="single" w:sz="6" w:space="0" w:color="000000"/>
            </w:tcBorders>
            <w:hideMark/>
          </w:tcPr>
          <w:p w14:paraId="0AAE298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18"/>
                <w:lang w:eastAsia="zh-CN"/>
              </w:rPr>
              <w:t>–120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67AEC5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22"/>
                <w:lang w:val="en-US" w:eastAsia="zh-CN"/>
              </w:rPr>
              <w:t>–</w:t>
            </w:r>
            <w:r w:rsidRPr="00F723C1">
              <w:rPr>
                <w:rFonts w:eastAsia="Calibri"/>
                <w:sz w:val="18"/>
                <w:szCs w:val="18"/>
                <w:lang w:eastAsia="zh-CN"/>
              </w:rPr>
              <w:t>103</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44CA95F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sz w:val="18"/>
                <w:szCs w:val="18"/>
                <w:lang w:eastAsia="zh-CN"/>
              </w:rPr>
            </w:pPr>
            <w:r w:rsidRPr="00F723C1">
              <w:rPr>
                <w:rFonts w:eastAsia="Calibri"/>
                <w:sz w:val="18"/>
                <w:szCs w:val="22"/>
                <w:lang w:val="en-US" w:eastAsia="zh-CN"/>
              </w:rPr>
              <w:t>–</w:t>
            </w:r>
            <w:r w:rsidRPr="00F723C1">
              <w:rPr>
                <w:rFonts w:eastAsia="Calibri"/>
                <w:sz w:val="18"/>
                <w:szCs w:val="18"/>
                <w:lang w:eastAsia="zh-CN"/>
              </w:rPr>
              <w:t>108</w:t>
            </w:r>
          </w:p>
        </w:tc>
      </w:tr>
    </w:tbl>
    <w:p w14:paraId="17D4C3AB" w14:textId="77777777" w:rsidR="00F723C1" w:rsidRPr="00F723C1" w:rsidRDefault="00F723C1" w:rsidP="00F723C1">
      <w:pPr>
        <w:tabs>
          <w:tab w:val="clear" w:pos="1134"/>
          <w:tab w:val="clear" w:pos="1871"/>
          <w:tab w:val="clear" w:pos="2268"/>
        </w:tabs>
        <w:spacing w:before="0"/>
        <w:textAlignment w:val="auto"/>
        <w:rPr>
          <w:rFonts w:eastAsia="Calibri"/>
          <w:sz w:val="20"/>
          <w:lang w:eastAsia="zh-CN"/>
        </w:rPr>
      </w:pPr>
    </w:p>
    <w:p w14:paraId="586323ED" w14:textId="77777777" w:rsidR="00F723C1" w:rsidRPr="00F723C1" w:rsidRDefault="00F723C1" w:rsidP="00F723C1">
      <w:pPr>
        <w:keepNext/>
        <w:spacing w:before="80" w:after="80"/>
        <w:jc w:val="center"/>
        <w:textAlignment w:val="auto"/>
        <w:rPr>
          <w:rFonts w:ascii="Times New Roman Bold" w:eastAsia="Calibri" w:hAnsi="Times New Roman Bold" w:cs="Times New Roman Bold"/>
          <w:b/>
          <w:sz w:val="22"/>
          <w:szCs w:val="22"/>
        </w:rPr>
      </w:pPr>
    </w:p>
    <w:p w14:paraId="6E662CC3" w14:textId="77777777" w:rsidR="00F723C1" w:rsidRPr="00F723C1" w:rsidRDefault="00F723C1" w:rsidP="00F723C1">
      <w:pPr>
        <w:tabs>
          <w:tab w:val="clear" w:pos="1134"/>
          <w:tab w:val="clear" w:pos="1871"/>
          <w:tab w:val="clear" w:pos="2268"/>
        </w:tabs>
        <w:overflowPunct/>
        <w:autoSpaceDE/>
        <w:autoSpaceDN/>
        <w:adjustRightInd/>
        <w:spacing w:before="0"/>
        <w:textAlignment w:val="auto"/>
        <w:sectPr w:rsidR="00F723C1" w:rsidRPr="00F723C1">
          <w:pgSz w:w="16840" w:h="11907" w:orient="landscape"/>
          <w:pgMar w:top="1418" w:right="1134" w:bottom="1418" w:left="1134" w:header="720" w:footer="720" w:gutter="0"/>
          <w:paperSrc w:first="15" w:other="15"/>
          <w:cols w:space="720"/>
        </w:sectPr>
      </w:pPr>
    </w:p>
    <w:p w14:paraId="60D023BB" w14:textId="6783E6B2" w:rsidR="00F723C1" w:rsidRPr="00F723C1" w:rsidRDefault="00F723C1" w:rsidP="00F723C1">
      <w:pPr>
        <w:keepNext/>
        <w:spacing w:before="560" w:after="120"/>
        <w:jc w:val="center"/>
        <w:textAlignment w:val="auto"/>
        <w:rPr>
          <w:ins w:id="206" w:author="Chairman" w:date="2021-06-03T10:20:00Z"/>
          <w:rFonts w:eastAsia="Calibri"/>
          <w:caps/>
          <w:sz w:val="22"/>
          <w:szCs w:val="22"/>
        </w:rPr>
      </w:pPr>
      <w:ins w:id="207" w:author="Chairman" w:date="2021-06-03T10:20:00Z">
        <w:r w:rsidRPr="00F723C1">
          <w:rPr>
            <w:rFonts w:eastAsia="Calibri"/>
            <w:caps/>
            <w:sz w:val="22"/>
            <w:szCs w:val="22"/>
          </w:rPr>
          <w:lastRenderedPageBreak/>
          <w:t>TABLE 2</w:t>
        </w:r>
        <w:r w:rsidRPr="00F723C1">
          <w:rPr>
            <w:rFonts w:eastAsia="Calibri"/>
            <w:i/>
            <w:caps/>
            <w:sz w:val="22"/>
            <w:szCs w:val="22"/>
          </w:rPr>
          <w:t xml:space="preserve"> (</w:t>
        </w:r>
        <w:del w:id="208" w:author="DONCIO" w:date="2021-09-08T15:50:00Z">
          <w:r w:rsidRPr="00587015" w:rsidDel="00587015">
            <w:rPr>
              <w:rFonts w:eastAsia="Calibri"/>
              <w:i/>
              <w:sz w:val="22"/>
              <w:szCs w:val="22"/>
              <w:highlight w:val="yellow"/>
              <w:rPrChange w:id="209" w:author="DONCIO" w:date="2021-09-08T15:51:00Z">
                <w:rPr>
                  <w:rFonts w:eastAsia="Calibri"/>
                  <w:i/>
                  <w:sz w:val="22"/>
                  <w:szCs w:val="22"/>
                </w:rPr>
              </w:rPrChange>
            </w:rPr>
            <w:delText>cont</w:delText>
          </w:r>
        </w:del>
      </w:ins>
      <w:ins w:id="210" w:author="DONCIO" w:date="2021-09-08T15:51:00Z">
        <w:r w:rsidR="00587015" w:rsidRPr="00587015">
          <w:rPr>
            <w:rFonts w:eastAsia="Calibri"/>
            <w:i/>
            <w:sz w:val="22"/>
            <w:szCs w:val="22"/>
            <w:highlight w:val="yellow"/>
            <w:rPrChange w:id="211" w:author="DONCIO" w:date="2021-09-08T15:51:00Z">
              <w:rPr>
                <w:rFonts w:eastAsia="Calibri"/>
                <w:i/>
                <w:sz w:val="22"/>
                <w:szCs w:val="22"/>
              </w:rPr>
            </w:rPrChange>
          </w:rPr>
          <w:t>END</w:t>
        </w:r>
      </w:ins>
      <w:ins w:id="212" w:author="Chairman" w:date="2021-06-03T10:20:00Z">
        <w:r w:rsidRPr="00F723C1">
          <w:rPr>
            <w:rFonts w:eastAsia="Calibri"/>
            <w:i/>
            <w:caps/>
            <w:sz w:val="22"/>
            <w:szCs w:val="22"/>
          </w:rPr>
          <w:t>)</w:t>
        </w:r>
      </w:ins>
    </w:p>
    <w:tbl>
      <w:tblPr>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2136"/>
        <w:gridCol w:w="1074"/>
        <w:gridCol w:w="1072"/>
        <w:gridCol w:w="1788"/>
        <w:gridCol w:w="1787"/>
        <w:gridCol w:w="1788"/>
        <w:tblGridChange w:id="213">
          <w:tblGrid>
            <w:gridCol w:w="1272"/>
            <w:gridCol w:w="1272"/>
            <w:gridCol w:w="666"/>
            <w:gridCol w:w="184"/>
            <w:gridCol w:w="888"/>
            <w:gridCol w:w="530"/>
            <w:gridCol w:w="1258"/>
            <w:gridCol w:w="159"/>
            <w:gridCol w:w="1418"/>
            <w:gridCol w:w="210"/>
            <w:gridCol w:w="1788"/>
          </w:tblGrid>
        </w:tblGridChange>
      </w:tblGrid>
      <w:tr w:rsidR="00F723C1" w:rsidRPr="00F723C1" w14:paraId="0E3EC2A5" w14:textId="77777777" w:rsidTr="00F723C1">
        <w:trPr>
          <w:jc w:val="center"/>
          <w:ins w:id="214" w:author="Chairman" w:date="2021-06-03T10:20: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BF7B68B" w14:textId="77777777" w:rsidR="00F723C1" w:rsidRPr="00F723C1" w:rsidRDefault="00F723C1" w:rsidP="00F723C1">
            <w:pPr>
              <w:keepNext/>
              <w:spacing w:before="80" w:after="80"/>
              <w:jc w:val="center"/>
              <w:textAlignment w:val="auto"/>
              <w:rPr>
                <w:ins w:id="215" w:author="Chairman" w:date="2021-06-03T10:20:00Z"/>
                <w:rFonts w:ascii="Times New Roman Bold" w:eastAsia="Calibri" w:hAnsi="Times New Roman Bold" w:cs="Times New Roman Bold"/>
                <w:b/>
                <w:sz w:val="18"/>
                <w:szCs w:val="18"/>
                <w:lang w:eastAsia="zh-CN"/>
              </w:rPr>
            </w:pPr>
            <w:ins w:id="216" w:author="Chairman" w:date="2021-06-03T10:20:00Z">
              <w:r w:rsidRPr="00F723C1">
                <w:rPr>
                  <w:rFonts w:ascii="Times New Roman Bold" w:eastAsia="Calibri" w:hAnsi="Times New Roman Bold" w:cs="Times New Roman Bold"/>
                  <w:b/>
                  <w:sz w:val="18"/>
                  <w:szCs w:val="18"/>
                  <w:lang w:eastAsia="zh-CN"/>
                </w:rPr>
                <w:t>Characteristics</w:t>
              </w:r>
            </w:ins>
          </w:p>
        </w:tc>
        <w:tc>
          <w:tcPr>
            <w:tcW w:w="850" w:type="dxa"/>
            <w:tcBorders>
              <w:top w:val="single" w:sz="6" w:space="0" w:color="000000"/>
              <w:left w:val="single" w:sz="6" w:space="0" w:color="000000"/>
              <w:bottom w:val="single" w:sz="6" w:space="0" w:color="000000"/>
              <w:right w:val="single" w:sz="6" w:space="0" w:color="000000"/>
            </w:tcBorders>
            <w:hideMark/>
          </w:tcPr>
          <w:p w14:paraId="5922C4C4" w14:textId="77777777" w:rsidR="00F723C1" w:rsidRPr="00F723C1" w:rsidRDefault="00F723C1" w:rsidP="00F723C1">
            <w:pPr>
              <w:keepNext/>
              <w:spacing w:before="80" w:after="80"/>
              <w:jc w:val="center"/>
              <w:textAlignment w:val="auto"/>
              <w:rPr>
                <w:ins w:id="217" w:author="Chairman" w:date="2021-06-03T10:20:00Z"/>
                <w:rFonts w:ascii="Times New Roman Bold" w:eastAsia="Calibri" w:hAnsi="Times New Roman Bold" w:cs="Times New Roman Bold"/>
                <w:b/>
                <w:sz w:val="18"/>
                <w:szCs w:val="18"/>
                <w:lang w:eastAsia="zh-CN"/>
              </w:rPr>
            </w:pPr>
            <w:ins w:id="218" w:author="Chairman" w:date="2021-06-03T10:20:00Z">
              <w:r w:rsidRPr="00F723C1">
                <w:rPr>
                  <w:rFonts w:ascii="Times New Roman Bold" w:eastAsia="Calibri" w:hAnsi="Times New Roman Bold" w:cs="Times New Roman Bold"/>
                  <w:b/>
                  <w:sz w:val="18"/>
                  <w:szCs w:val="18"/>
                  <w:lang w:eastAsia="zh-CN"/>
                </w:rPr>
                <w:t>Unit</w:t>
              </w:r>
            </w:ins>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25E37DFA" w14:textId="77777777" w:rsidR="00F723C1" w:rsidRPr="00F723C1" w:rsidRDefault="00F723C1" w:rsidP="00F723C1">
            <w:pPr>
              <w:keepNext/>
              <w:spacing w:before="80" w:after="80"/>
              <w:jc w:val="center"/>
              <w:textAlignment w:val="auto"/>
              <w:rPr>
                <w:ins w:id="219" w:author="Chairman" w:date="2021-06-03T10:20:00Z"/>
                <w:rFonts w:ascii="Times New Roman Bold" w:eastAsia="Calibri" w:hAnsi="Times New Roman Bold" w:cs="Times New Roman Bold"/>
                <w:b/>
                <w:sz w:val="18"/>
                <w:szCs w:val="18"/>
                <w:lang w:eastAsia="zh-CN"/>
              </w:rPr>
            </w:pPr>
            <w:ins w:id="220" w:author="Chairman" w:date="2021-06-03T10:20:00Z">
              <w:r w:rsidRPr="00F723C1">
                <w:rPr>
                  <w:rFonts w:ascii="Times New Roman Bold" w:eastAsia="Calibri" w:hAnsi="Times New Roman Bold" w:cs="Times New Roman Bold"/>
                  <w:b/>
                  <w:sz w:val="18"/>
                  <w:szCs w:val="18"/>
                  <w:lang w:eastAsia="zh-CN"/>
                </w:rPr>
                <w:t>Radar 24</w:t>
              </w:r>
              <w:del w:id="221" w:author="DONCIO" w:date="2021-09-08T17:26:00Z">
                <w:r w:rsidRPr="00FF4751" w:rsidDel="00FF4751">
                  <w:rPr>
                    <w:rFonts w:ascii="Times New Roman Bold" w:eastAsia="Calibri" w:hAnsi="Times New Roman Bold" w:cs="Times New Roman Bold"/>
                    <w:b/>
                    <w:sz w:val="18"/>
                    <w:szCs w:val="18"/>
                    <w:highlight w:val="yellow"/>
                    <w:lang w:eastAsia="zh-CN"/>
                    <w:rPrChange w:id="222" w:author="DONCIO" w:date="2021-09-08T17:26:00Z">
                      <w:rPr>
                        <w:rFonts w:ascii="Times New Roman Bold" w:eastAsia="Calibri" w:hAnsi="Times New Roman Bold" w:cs="Times New Roman Bold"/>
                        <w:b/>
                        <w:sz w:val="18"/>
                        <w:szCs w:val="18"/>
                        <w:lang w:eastAsia="zh-CN"/>
                      </w:rPr>
                    </w:rPrChange>
                  </w:rPr>
                  <w:delText>*</w:delText>
                </w:r>
              </w:del>
            </w:ins>
          </w:p>
        </w:tc>
        <w:tc>
          <w:tcPr>
            <w:tcW w:w="1417" w:type="dxa"/>
            <w:tcBorders>
              <w:top w:val="single" w:sz="6" w:space="0" w:color="000000"/>
              <w:left w:val="single" w:sz="6" w:space="0" w:color="000000"/>
              <w:bottom w:val="single" w:sz="6" w:space="0" w:color="000000"/>
              <w:right w:val="single" w:sz="6" w:space="0" w:color="000000"/>
            </w:tcBorders>
            <w:hideMark/>
          </w:tcPr>
          <w:p w14:paraId="2364B371" w14:textId="77777777" w:rsidR="00F723C1" w:rsidRPr="00F723C1" w:rsidRDefault="00F723C1" w:rsidP="00F723C1">
            <w:pPr>
              <w:keepNext/>
              <w:spacing w:before="80" w:after="80"/>
              <w:jc w:val="center"/>
              <w:textAlignment w:val="auto"/>
              <w:rPr>
                <w:ins w:id="223" w:author="Chairman" w:date="2021-06-03T10:20:00Z"/>
                <w:rFonts w:ascii="Times New Roman Bold" w:eastAsia="Calibri" w:hAnsi="Times New Roman Bold" w:cs="Times New Roman Bold"/>
                <w:b/>
                <w:sz w:val="18"/>
                <w:szCs w:val="18"/>
                <w:lang w:eastAsia="zh-CN"/>
              </w:rPr>
            </w:pPr>
            <w:ins w:id="224" w:author="Chairman" w:date="2021-06-03T10:20:00Z">
              <w:r w:rsidRPr="00F723C1">
                <w:rPr>
                  <w:rFonts w:ascii="Times New Roman Bold" w:eastAsia="Calibri" w:hAnsi="Times New Roman Bold" w:cs="Times New Roman Bold"/>
                  <w:b/>
                  <w:sz w:val="18"/>
                  <w:szCs w:val="18"/>
                  <w:lang w:eastAsia="zh-CN"/>
                  <w:rPrChange w:id="225" w:author="Unknown" w:date="2021-05-12T10:00:00Z">
                    <w:rPr>
                      <w:lang w:eastAsia="zh-CN"/>
                    </w:rPr>
                  </w:rPrChange>
                </w:rPr>
                <w:t>Radar 25</w:t>
              </w:r>
            </w:ins>
          </w:p>
        </w:tc>
        <w:tc>
          <w:tcPr>
            <w:tcW w:w="1418" w:type="dxa"/>
            <w:tcBorders>
              <w:top w:val="single" w:sz="6" w:space="0" w:color="000000"/>
              <w:left w:val="single" w:sz="6" w:space="0" w:color="000000"/>
              <w:bottom w:val="single" w:sz="6" w:space="0" w:color="000000"/>
              <w:right w:val="single" w:sz="6" w:space="0" w:color="000000"/>
            </w:tcBorders>
            <w:hideMark/>
          </w:tcPr>
          <w:p w14:paraId="6944C4CC" w14:textId="77777777" w:rsidR="00F723C1" w:rsidRPr="00F723C1" w:rsidRDefault="00F723C1" w:rsidP="00F723C1">
            <w:pPr>
              <w:keepNext/>
              <w:spacing w:before="80" w:after="80"/>
              <w:jc w:val="center"/>
              <w:textAlignment w:val="auto"/>
              <w:rPr>
                <w:ins w:id="226" w:author="Chairman" w:date="2021-06-03T10:20:00Z"/>
                <w:rFonts w:ascii="Times New Roman Bold" w:hAnsi="Times New Roman Bold" w:cs="Times New Roman Bold"/>
                <w:b/>
                <w:sz w:val="18"/>
                <w:szCs w:val="18"/>
                <w:lang w:eastAsia="zh-CN"/>
              </w:rPr>
            </w:pPr>
            <w:ins w:id="227" w:author="Chairman" w:date="2021-06-03T10:20:00Z">
              <w:r w:rsidRPr="00F723C1">
                <w:rPr>
                  <w:rFonts w:ascii="Times New Roman Bold" w:eastAsia="Calibri" w:hAnsi="Times New Roman Bold" w:cs="Times New Roman Bold"/>
                  <w:b/>
                  <w:sz w:val="18"/>
                  <w:szCs w:val="18"/>
                  <w:lang w:eastAsia="zh-CN"/>
                  <w:rPrChange w:id="228" w:author="Unknown" w:date="2021-05-12T10:00:00Z">
                    <w:rPr>
                      <w:lang w:eastAsia="zh-CN"/>
                    </w:rPr>
                  </w:rPrChange>
                </w:rPr>
                <w:t>Radar 26</w:t>
              </w:r>
            </w:ins>
          </w:p>
        </w:tc>
      </w:tr>
      <w:tr w:rsidR="00F723C1" w:rsidRPr="00F723C1" w14:paraId="49AC9E7D" w14:textId="77777777" w:rsidTr="00F723C1">
        <w:trPr>
          <w:jc w:val="center"/>
          <w:ins w:id="229" w:author="Chairman" w:date="2021-06-03T10:20: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8BDE31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230" w:author="Chairman" w:date="2021-06-03T10:20:00Z"/>
                <w:rFonts w:eastAsia="Calibri"/>
                <w:sz w:val="18"/>
                <w:szCs w:val="18"/>
                <w:lang w:eastAsia="zh-CN"/>
              </w:rPr>
            </w:pPr>
            <w:ins w:id="231" w:author="Chairman" w:date="2021-06-03T10:20:00Z">
              <w:r w:rsidRPr="00F723C1">
                <w:rPr>
                  <w:rFonts w:eastAsia="Calibri"/>
                  <w:sz w:val="18"/>
                  <w:szCs w:val="18"/>
                  <w:lang w:eastAsia="zh-CN"/>
                </w:rPr>
                <w:t>Function</w:t>
              </w:r>
            </w:ins>
          </w:p>
        </w:tc>
        <w:tc>
          <w:tcPr>
            <w:tcW w:w="850" w:type="dxa"/>
            <w:tcBorders>
              <w:top w:val="single" w:sz="6" w:space="0" w:color="000000"/>
              <w:left w:val="single" w:sz="6" w:space="0" w:color="000000"/>
              <w:bottom w:val="single" w:sz="6" w:space="0" w:color="000000"/>
              <w:right w:val="single" w:sz="6" w:space="0" w:color="000000"/>
            </w:tcBorders>
          </w:tcPr>
          <w:p w14:paraId="47BD0D0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32" w:author="Chairman" w:date="2021-06-03T10:20:00Z"/>
                <w:rFonts w:eastAsia="Calibri"/>
                <w:sz w:val="18"/>
                <w:szCs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3AAA413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33" w:author="Chairman" w:date="2021-06-03T10:20:00Z"/>
                <w:rFonts w:eastAsia="Calibri"/>
                <w:sz w:val="18"/>
                <w:szCs w:val="18"/>
                <w:lang w:eastAsia="zh-CN"/>
              </w:rPr>
            </w:pPr>
            <w:ins w:id="234" w:author="Chairman" w:date="2021-06-03T10:20:00Z">
              <w:r w:rsidRPr="00F723C1">
                <w:rPr>
                  <w:rFonts w:eastAsia="Calibri"/>
                  <w:sz w:val="18"/>
                  <w:szCs w:val="18"/>
                  <w:lang w:eastAsia="zh-CN"/>
                </w:rPr>
                <w:t>Detect and avoid</w:t>
              </w:r>
            </w:ins>
          </w:p>
        </w:tc>
        <w:tc>
          <w:tcPr>
            <w:tcW w:w="1417" w:type="dxa"/>
            <w:tcBorders>
              <w:top w:val="single" w:sz="6" w:space="0" w:color="000000"/>
              <w:left w:val="single" w:sz="6" w:space="0" w:color="000000"/>
              <w:bottom w:val="single" w:sz="6" w:space="0" w:color="000000"/>
              <w:right w:val="single" w:sz="6" w:space="0" w:color="000000"/>
            </w:tcBorders>
            <w:hideMark/>
          </w:tcPr>
          <w:p w14:paraId="30952CE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35" w:author="Chairman" w:date="2021-06-03T10:20:00Z"/>
                <w:rFonts w:eastAsia="Calibri"/>
                <w:sz w:val="18"/>
                <w:szCs w:val="18"/>
                <w:lang w:eastAsia="zh-CN"/>
              </w:rPr>
            </w:pPr>
            <w:ins w:id="236" w:author="Chairman" w:date="2021-06-03T10:20:00Z">
              <w:r w:rsidRPr="00F723C1">
                <w:rPr>
                  <w:rFonts w:eastAsia="Calibri"/>
                  <w:sz w:val="18"/>
                  <w:szCs w:val="18"/>
                  <w:lang w:eastAsia="zh-CN"/>
                  <w:rPrChange w:id="237" w:author="Unknown" w:date="2021-05-12T10:00:00Z">
                    <w:rPr>
                      <w:lang w:eastAsia="zh-CN"/>
                    </w:rPr>
                  </w:rPrChange>
                </w:rPr>
                <w:t>Radiolocation</w:t>
              </w:r>
            </w:ins>
          </w:p>
        </w:tc>
        <w:tc>
          <w:tcPr>
            <w:tcW w:w="1418" w:type="dxa"/>
            <w:tcBorders>
              <w:top w:val="single" w:sz="6" w:space="0" w:color="000000"/>
              <w:left w:val="single" w:sz="6" w:space="0" w:color="000000"/>
              <w:bottom w:val="single" w:sz="6" w:space="0" w:color="000000"/>
              <w:right w:val="single" w:sz="6" w:space="0" w:color="000000"/>
            </w:tcBorders>
            <w:hideMark/>
          </w:tcPr>
          <w:p w14:paraId="65E97EA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38" w:author="Chairman" w:date="2021-06-03T10:20:00Z"/>
                <w:sz w:val="18"/>
                <w:szCs w:val="18"/>
                <w:lang w:eastAsia="zh-CN"/>
              </w:rPr>
            </w:pPr>
            <w:ins w:id="239" w:author="Chairman" w:date="2021-06-03T10:20:00Z">
              <w:r w:rsidRPr="00F723C1">
                <w:rPr>
                  <w:rFonts w:eastAsia="Calibri"/>
                  <w:sz w:val="18"/>
                  <w:szCs w:val="18"/>
                  <w:lang w:eastAsia="zh-CN"/>
                  <w:rPrChange w:id="240" w:author="Unknown" w:date="2021-05-12T10:00:00Z">
                    <w:rPr>
                      <w:lang w:eastAsia="zh-CN"/>
                    </w:rPr>
                  </w:rPrChange>
                </w:rPr>
                <w:t>Instrumentation</w:t>
              </w:r>
            </w:ins>
          </w:p>
        </w:tc>
      </w:tr>
      <w:tr w:rsidR="00F723C1" w:rsidRPr="00F723C1" w14:paraId="536F3AD2" w14:textId="77777777" w:rsidTr="00F723C1">
        <w:trPr>
          <w:jc w:val="center"/>
          <w:ins w:id="241" w:author="Chairman" w:date="2021-06-03T10:20: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E4908B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242" w:author="Chairman" w:date="2021-06-03T10:20:00Z"/>
                <w:rFonts w:eastAsia="Calibri"/>
                <w:sz w:val="18"/>
                <w:szCs w:val="18"/>
                <w:lang w:eastAsia="zh-CN"/>
              </w:rPr>
            </w:pPr>
            <w:ins w:id="243" w:author="Chairman" w:date="2021-06-03T10:20:00Z">
              <w:r w:rsidRPr="00F723C1">
                <w:rPr>
                  <w:rFonts w:eastAsia="Calibri"/>
                  <w:sz w:val="18"/>
                  <w:szCs w:val="18"/>
                  <w:lang w:eastAsia="zh-CN"/>
                </w:rPr>
                <w:t>Platform type (airborne, shipborne, ground)</w:t>
              </w:r>
            </w:ins>
          </w:p>
        </w:tc>
        <w:tc>
          <w:tcPr>
            <w:tcW w:w="850" w:type="dxa"/>
            <w:tcBorders>
              <w:top w:val="single" w:sz="6" w:space="0" w:color="000000"/>
              <w:left w:val="single" w:sz="6" w:space="0" w:color="000000"/>
              <w:bottom w:val="single" w:sz="6" w:space="0" w:color="000000"/>
              <w:right w:val="single" w:sz="6" w:space="0" w:color="000000"/>
            </w:tcBorders>
          </w:tcPr>
          <w:p w14:paraId="52E100A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44" w:author="Chairman" w:date="2021-06-03T10:20:00Z"/>
                <w:rFonts w:eastAsia="Calibri"/>
                <w:sz w:val="18"/>
                <w:szCs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1CE2869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45" w:author="Chairman" w:date="2021-06-03T10:20:00Z"/>
                <w:rFonts w:eastAsia="Calibri"/>
                <w:sz w:val="18"/>
                <w:szCs w:val="18"/>
                <w:lang w:eastAsia="zh-CN"/>
              </w:rPr>
            </w:pPr>
            <w:ins w:id="246" w:author="Chairman" w:date="2021-06-03T10:20:00Z">
              <w:r w:rsidRPr="00F723C1">
                <w:rPr>
                  <w:rFonts w:eastAsia="Calibri"/>
                  <w:sz w:val="18"/>
                  <w:szCs w:val="18"/>
                  <w:lang w:eastAsia="zh-CN"/>
                </w:rPr>
                <w:t>Airborne</w:t>
              </w:r>
            </w:ins>
          </w:p>
        </w:tc>
        <w:tc>
          <w:tcPr>
            <w:tcW w:w="1417" w:type="dxa"/>
            <w:tcBorders>
              <w:top w:val="single" w:sz="6" w:space="0" w:color="000000"/>
              <w:left w:val="single" w:sz="6" w:space="0" w:color="000000"/>
              <w:bottom w:val="single" w:sz="6" w:space="0" w:color="000000"/>
              <w:right w:val="single" w:sz="6" w:space="0" w:color="000000"/>
            </w:tcBorders>
            <w:hideMark/>
          </w:tcPr>
          <w:p w14:paraId="3952481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47" w:author="Chairman" w:date="2021-06-03T10:20:00Z"/>
                <w:rFonts w:eastAsia="Calibri"/>
                <w:sz w:val="18"/>
                <w:szCs w:val="18"/>
                <w:lang w:eastAsia="zh-CN"/>
              </w:rPr>
            </w:pPr>
            <w:ins w:id="248" w:author="Chairman" w:date="2021-06-03T10:20:00Z">
              <w:r w:rsidRPr="00F723C1">
                <w:rPr>
                  <w:rFonts w:eastAsia="Calibri"/>
                  <w:sz w:val="18"/>
                  <w:szCs w:val="18"/>
                  <w:lang w:eastAsia="zh-CN"/>
                  <w:rPrChange w:id="249" w:author="Unknown" w:date="2021-05-12T10:00:00Z">
                    <w:rPr>
                      <w:lang w:eastAsia="zh-CN"/>
                    </w:rPr>
                  </w:rPrChange>
                </w:rPr>
                <w:t>Ground</w:t>
              </w:r>
            </w:ins>
          </w:p>
        </w:tc>
        <w:tc>
          <w:tcPr>
            <w:tcW w:w="1418" w:type="dxa"/>
            <w:tcBorders>
              <w:top w:val="single" w:sz="6" w:space="0" w:color="000000"/>
              <w:left w:val="single" w:sz="6" w:space="0" w:color="000000"/>
              <w:bottom w:val="single" w:sz="6" w:space="0" w:color="000000"/>
              <w:right w:val="single" w:sz="6" w:space="0" w:color="000000"/>
            </w:tcBorders>
            <w:hideMark/>
          </w:tcPr>
          <w:p w14:paraId="24A4702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50" w:author="Chairman" w:date="2021-06-03T10:20:00Z"/>
                <w:sz w:val="18"/>
                <w:szCs w:val="18"/>
                <w:lang w:eastAsia="zh-CN"/>
              </w:rPr>
            </w:pPr>
            <w:ins w:id="251" w:author="Chairman" w:date="2021-06-03T10:20:00Z">
              <w:r w:rsidRPr="00F723C1">
                <w:rPr>
                  <w:rFonts w:eastAsia="Calibri"/>
                  <w:sz w:val="18"/>
                  <w:szCs w:val="18"/>
                  <w:lang w:eastAsia="zh-CN"/>
                  <w:rPrChange w:id="252" w:author="Unknown" w:date="2021-05-12T10:00:00Z">
                    <w:rPr>
                      <w:lang w:eastAsia="zh-CN"/>
                    </w:rPr>
                  </w:rPrChange>
                </w:rPr>
                <w:t>Ground</w:t>
              </w:r>
            </w:ins>
          </w:p>
        </w:tc>
      </w:tr>
      <w:tr w:rsidR="00F723C1" w:rsidRPr="00F723C1" w14:paraId="55D9B41B" w14:textId="77777777" w:rsidTr="00F723C1">
        <w:trPr>
          <w:jc w:val="center"/>
          <w:ins w:id="253" w:author="Chairman" w:date="2021-06-03T10:20: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D305C0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254" w:author="Chairman" w:date="2021-06-03T10:20:00Z"/>
                <w:rFonts w:eastAsia="Calibri"/>
                <w:sz w:val="18"/>
                <w:szCs w:val="18"/>
                <w:lang w:eastAsia="zh-CN"/>
              </w:rPr>
            </w:pPr>
            <w:ins w:id="255" w:author="Chairman" w:date="2021-06-03T10:20:00Z">
              <w:r w:rsidRPr="00F723C1">
                <w:rPr>
                  <w:rFonts w:eastAsia="Calibri"/>
                  <w:sz w:val="18"/>
                  <w:szCs w:val="18"/>
                  <w:lang w:eastAsia="zh-CN"/>
                </w:rPr>
                <w:t>Tuning range</w:t>
              </w:r>
            </w:ins>
          </w:p>
        </w:tc>
        <w:tc>
          <w:tcPr>
            <w:tcW w:w="850" w:type="dxa"/>
            <w:tcBorders>
              <w:top w:val="single" w:sz="6" w:space="0" w:color="000000"/>
              <w:left w:val="single" w:sz="6" w:space="0" w:color="000000"/>
              <w:bottom w:val="single" w:sz="6" w:space="0" w:color="000000"/>
              <w:right w:val="single" w:sz="6" w:space="0" w:color="000000"/>
            </w:tcBorders>
            <w:hideMark/>
          </w:tcPr>
          <w:p w14:paraId="7347A5A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56" w:author="Chairman" w:date="2021-06-03T10:20:00Z"/>
                <w:rFonts w:eastAsia="Calibri"/>
                <w:sz w:val="18"/>
                <w:szCs w:val="18"/>
                <w:lang w:eastAsia="zh-CN"/>
              </w:rPr>
            </w:pPr>
            <w:ins w:id="257" w:author="Chairman" w:date="2021-06-03T10:20:00Z">
              <w:r w:rsidRPr="00F723C1">
                <w:rPr>
                  <w:rFonts w:eastAsia="Calibri"/>
                  <w:sz w:val="18"/>
                  <w:szCs w:val="18"/>
                  <w:lang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1EA9DBB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58" w:author="Chairman" w:date="2021-06-03T10:20:00Z"/>
                <w:rFonts w:eastAsia="Calibri"/>
                <w:sz w:val="18"/>
                <w:szCs w:val="18"/>
                <w:lang w:eastAsia="zh-CN"/>
              </w:rPr>
            </w:pPr>
            <w:ins w:id="259" w:author="Chairman" w:date="2021-06-03T10:20:00Z">
              <w:r w:rsidRPr="00F723C1">
                <w:rPr>
                  <w:rFonts w:eastAsia="Calibri"/>
                  <w:sz w:val="18"/>
                  <w:szCs w:val="18"/>
                  <w:lang w:eastAsia="zh-CN"/>
                </w:rPr>
                <w:t>5 350-5 460</w:t>
              </w:r>
            </w:ins>
          </w:p>
        </w:tc>
        <w:tc>
          <w:tcPr>
            <w:tcW w:w="1417" w:type="dxa"/>
            <w:tcBorders>
              <w:top w:val="single" w:sz="6" w:space="0" w:color="000000"/>
              <w:left w:val="single" w:sz="6" w:space="0" w:color="000000"/>
              <w:bottom w:val="single" w:sz="6" w:space="0" w:color="000000"/>
              <w:right w:val="single" w:sz="6" w:space="0" w:color="000000"/>
            </w:tcBorders>
            <w:hideMark/>
          </w:tcPr>
          <w:p w14:paraId="755FE22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60" w:author="Chairman" w:date="2021-06-03T10:20:00Z"/>
                <w:rFonts w:eastAsia="Calibri"/>
                <w:sz w:val="18"/>
                <w:szCs w:val="18"/>
                <w:lang w:eastAsia="zh-CN"/>
              </w:rPr>
            </w:pPr>
            <w:ins w:id="261" w:author="Chairman" w:date="2021-06-03T10:20:00Z">
              <w:r w:rsidRPr="00F723C1">
                <w:rPr>
                  <w:rFonts w:eastAsia="Calibri"/>
                  <w:sz w:val="18"/>
                  <w:szCs w:val="18"/>
                  <w:lang w:eastAsia="zh-CN"/>
                  <w:rPrChange w:id="262" w:author="Unknown" w:date="2021-05-12T10:00:00Z">
                    <w:rPr>
                      <w:lang w:eastAsia="zh-CN"/>
                    </w:rPr>
                  </w:rPrChange>
                </w:rPr>
                <w:t>5 250-5 900</w:t>
              </w:r>
            </w:ins>
          </w:p>
        </w:tc>
        <w:tc>
          <w:tcPr>
            <w:tcW w:w="1418" w:type="dxa"/>
            <w:tcBorders>
              <w:top w:val="single" w:sz="6" w:space="0" w:color="000000"/>
              <w:left w:val="single" w:sz="6" w:space="0" w:color="000000"/>
              <w:bottom w:val="single" w:sz="6" w:space="0" w:color="000000"/>
              <w:right w:val="single" w:sz="6" w:space="0" w:color="000000"/>
            </w:tcBorders>
            <w:hideMark/>
          </w:tcPr>
          <w:p w14:paraId="7A742C7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63" w:author="Chairman" w:date="2021-06-03T10:20:00Z"/>
                <w:sz w:val="18"/>
                <w:szCs w:val="18"/>
                <w:lang w:eastAsia="zh-CN"/>
              </w:rPr>
            </w:pPr>
            <w:ins w:id="264" w:author="Chairman" w:date="2021-06-03T10:20:00Z">
              <w:r w:rsidRPr="00F723C1">
                <w:rPr>
                  <w:rFonts w:eastAsia="Calibri"/>
                  <w:sz w:val="18"/>
                  <w:szCs w:val="18"/>
                  <w:lang w:eastAsia="zh-CN"/>
                  <w:rPrChange w:id="265" w:author="Unknown" w:date="2021-05-12T10:00:00Z">
                    <w:rPr>
                      <w:lang w:eastAsia="zh-CN"/>
                    </w:rPr>
                  </w:rPrChange>
                </w:rPr>
                <w:t>5 400-5 900</w:t>
              </w:r>
            </w:ins>
          </w:p>
        </w:tc>
      </w:tr>
      <w:tr w:rsidR="00F723C1" w:rsidRPr="00F723C1" w14:paraId="0EC2A2E6" w14:textId="77777777" w:rsidTr="00F723C1">
        <w:trPr>
          <w:jc w:val="center"/>
          <w:ins w:id="266" w:author="Chairman" w:date="2021-06-03T10:20: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BDF4D8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267" w:author="Chairman" w:date="2021-06-03T10:20:00Z"/>
                <w:rFonts w:eastAsia="Calibri"/>
                <w:sz w:val="18"/>
                <w:szCs w:val="18"/>
                <w:lang w:eastAsia="zh-CN"/>
              </w:rPr>
            </w:pPr>
            <w:ins w:id="268" w:author="Chairman" w:date="2021-06-03T10:20:00Z">
              <w:r w:rsidRPr="00F723C1">
                <w:rPr>
                  <w:rFonts w:eastAsia="Calibri"/>
                  <w:sz w:val="18"/>
                  <w:szCs w:val="18"/>
                  <w:lang w:eastAsia="zh-CN"/>
                </w:rPr>
                <w:t>Modulation</w:t>
              </w:r>
            </w:ins>
          </w:p>
        </w:tc>
        <w:tc>
          <w:tcPr>
            <w:tcW w:w="850" w:type="dxa"/>
            <w:tcBorders>
              <w:top w:val="single" w:sz="6" w:space="0" w:color="000000"/>
              <w:left w:val="single" w:sz="6" w:space="0" w:color="000000"/>
              <w:bottom w:val="single" w:sz="6" w:space="0" w:color="000000"/>
              <w:right w:val="single" w:sz="6" w:space="0" w:color="000000"/>
            </w:tcBorders>
          </w:tcPr>
          <w:p w14:paraId="60AEB04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69" w:author="Chairman" w:date="2021-06-03T10:20:00Z"/>
                <w:rFonts w:eastAsia="Calibri"/>
                <w:sz w:val="18"/>
                <w:szCs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8AC708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70" w:author="Chairman" w:date="2021-06-03T10:20:00Z"/>
                <w:rFonts w:eastAsia="Calibri"/>
                <w:sz w:val="18"/>
                <w:szCs w:val="18"/>
                <w:lang w:eastAsia="zh-CN"/>
              </w:rPr>
            </w:pPr>
            <w:ins w:id="271" w:author="Chairman" w:date="2021-06-03T10:20:00Z">
              <w:r w:rsidRPr="00F723C1">
                <w:rPr>
                  <w:rFonts w:eastAsia="Calibri"/>
                  <w:sz w:val="18"/>
                  <w:szCs w:val="18"/>
                  <w:lang w:eastAsia="zh-CN"/>
                </w:rPr>
                <w:t>Coded pulse</w:t>
              </w:r>
            </w:ins>
          </w:p>
        </w:tc>
        <w:tc>
          <w:tcPr>
            <w:tcW w:w="1417" w:type="dxa"/>
            <w:tcBorders>
              <w:top w:val="single" w:sz="6" w:space="0" w:color="000000"/>
              <w:left w:val="single" w:sz="6" w:space="0" w:color="000000"/>
              <w:bottom w:val="single" w:sz="6" w:space="0" w:color="000000"/>
              <w:right w:val="single" w:sz="6" w:space="0" w:color="000000"/>
            </w:tcBorders>
            <w:hideMark/>
          </w:tcPr>
          <w:p w14:paraId="7A65A66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72" w:author="Chairman" w:date="2021-06-03T10:20:00Z"/>
                <w:rFonts w:eastAsia="Calibri"/>
                <w:sz w:val="18"/>
                <w:szCs w:val="18"/>
                <w:lang w:eastAsia="zh-CN"/>
              </w:rPr>
            </w:pPr>
            <w:ins w:id="273" w:author="Chairman" w:date="2021-06-03T10:20:00Z">
              <w:r w:rsidRPr="00F723C1">
                <w:rPr>
                  <w:rFonts w:eastAsia="Calibri"/>
                  <w:sz w:val="18"/>
                  <w:szCs w:val="18"/>
                  <w:lang w:eastAsia="zh-CN"/>
                  <w:rPrChange w:id="274" w:author="Unknown" w:date="2021-05-12T10:00:00Z">
                    <w:rPr>
                      <w:lang w:eastAsia="zh-CN"/>
                    </w:rPr>
                  </w:rPrChange>
                </w:rPr>
                <w:t>Coded pulse</w:t>
              </w:r>
            </w:ins>
          </w:p>
        </w:tc>
        <w:tc>
          <w:tcPr>
            <w:tcW w:w="1418" w:type="dxa"/>
            <w:tcBorders>
              <w:top w:val="single" w:sz="6" w:space="0" w:color="000000"/>
              <w:left w:val="single" w:sz="6" w:space="0" w:color="000000"/>
              <w:bottom w:val="single" w:sz="6" w:space="0" w:color="000000"/>
              <w:right w:val="single" w:sz="6" w:space="0" w:color="000000"/>
            </w:tcBorders>
            <w:hideMark/>
          </w:tcPr>
          <w:p w14:paraId="28ACF86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75" w:author="Chairman" w:date="2021-06-03T10:20:00Z"/>
                <w:sz w:val="18"/>
                <w:szCs w:val="18"/>
                <w:lang w:eastAsia="zh-CN"/>
              </w:rPr>
            </w:pPr>
            <w:ins w:id="276" w:author="Chairman" w:date="2021-06-03T10:20:00Z">
              <w:r w:rsidRPr="00F723C1">
                <w:rPr>
                  <w:rFonts w:eastAsia="Calibri"/>
                  <w:sz w:val="18"/>
                  <w:szCs w:val="18"/>
                  <w:lang w:eastAsia="zh-CN"/>
                  <w:rPrChange w:id="277" w:author="Unknown" w:date="2021-05-12T10:00:00Z">
                    <w:rPr>
                      <w:lang w:eastAsia="zh-CN"/>
                    </w:rPr>
                  </w:rPrChange>
                </w:rPr>
                <w:t>Un-modulated Pulse</w:t>
              </w:r>
            </w:ins>
          </w:p>
        </w:tc>
      </w:tr>
      <w:tr w:rsidR="00F723C1" w:rsidRPr="00F723C1" w14:paraId="561FAEFF" w14:textId="77777777" w:rsidTr="00F723C1">
        <w:trPr>
          <w:jc w:val="center"/>
          <w:ins w:id="278" w:author="Chairman" w:date="2021-06-03T10:20: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BF0015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279" w:author="Chairman" w:date="2021-06-03T10:20:00Z"/>
                <w:rFonts w:eastAsia="Calibri"/>
                <w:sz w:val="18"/>
                <w:szCs w:val="18"/>
                <w:lang w:eastAsia="zh-CN"/>
              </w:rPr>
            </w:pPr>
            <w:ins w:id="280" w:author="Chairman" w:date="2021-06-03T10:20:00Z">
              <w:r w:rsidRPr="00F723C1">
                <w:rPr>
                  <w:rFonts w:eastAsia="Calibri"/>
                  <w:sz w:val="18"/>
                  <w:szCs w:val="18"/>
                  <w:lang w:eastAsia="zh-CN"/>
                </w:rPr>
                <w:t>Tx power into antenna</w:t>
              </w:r>
            </w:ins>
          </w:p>
        </w:tc>
        <w:tc>
          <w:tcPr>
            <w:tcW w:w="850" w:type="dxa"/>
            <w:tcBorders>
              <w:top w:val="single" w:sz="6" w:space="0" w:color="000000"/>
              <w:left w:val="single" w:sz="6" w:space="0" w:color="000000"/>
              <w:bottom w:val="single" w:sz="6" w:space="0" w:color="000000"/>
              <w:right w:val="single" w:sz="6" w:space="0" w:color="000000"/>
            </w:tcBorders>
            <w:hideMark/>
          </w:tcPr>
          <w:p w14:paraId="2170FBE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81" w:author="Chairman" w:date="2021-06-03T10:20:00Z"/>
                <w:rFonts w:eastAsia="Calibri"/>
                <w:sz w:val="18"/>
                <w:szCs w:val="18"/>
                <w:lang w:eastAsia="zh-CN"/>
              </w:rPr>
            </w:pPr>
            <w:ins w:id="282" w:author="Chairman" w:date="2021-06-03T10:20:00Z">
              <w:r w:rsidRPr="00F723C1">
                <w:rPr>
                  <w:rFonts w:eastAsia="Calibri"/>
                  <w:sz w:val="18"/>
                  <w:szCs w:val="18"/>
                  <w:lang w:eastAsia="zh-CN"/>
                </w:rPr>
                <w:t>kW</w:t>
              </w:r>
            </w:ins>
          </w:p>
        </w:tc>
        <w:tc>
          <w:tcPr>
            <w:tcW w:w="1418" w:type="dxa"/>
            <w:tcBorders>
              <w:top w:val="single" w:sz="6" w:space="0" w:color="000000"/>
              <w:left w:val="single" w:sz="6" w:space="0" w:color="000000"/>
              <w:bottom w:val="single" w:sz="6" w:space="0" w:color="000000"/>
              <w:right w:val="single" w:sz="6" w:space="0" w:color="000000"/>
            </w:tcBorders>
            <w:hideMark/>
          </w:tcPr>
          <w:p w14:paraId="067D238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83" w:author="Chairman" w:date="2021-06-03T10:20:00Z"/>
                <w:rFonts w:eastAsia="Calibri"/>
                <w:sz w:val="18"/>
                <w:szCs w:val="18"/>
                <w:lang w:eastAsia="zh-CN"/>
              </w:rPr>
            </w:pPr>
            <w:ins w:id="284" w:author="Chairman" w:date="2021-06-03T10:20:00Z">
              <w:r w:rsidRPr="00F723C1">
                <w:rPr>
                  <w:rFonts w:eastAsia="Calibri"/>
                  <w:sz w:val="18"/>
                  <w:szCs w:val="18"/>
                  <w:lang w:eastAsia="zh-CN"/>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09C83AD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85" w:author="Chairman" w:date="2021-06-03T10:20:00Z"/>
                <w:rFonts w:eastAsia="Calibri"/>
                <w:sz w:val="18"/>
                <w:szCs w:val="18"/>
                <w:lang w:eastAsia="zh-CN"/>
              </w:rPr>
            </w:pPr>
            <w:ins w:id="286" w:author="Chairman" w:date="2021-06-03T10:20:00Z">
              <w:r w:rsidRPr="00F723C1">
                <w:rPr>
                  <w:rFonts w:eastAsia="Calibri"/>
                  <w:sz w:val="18"/>
                  <w:szCs w:val="18"/>
                  <w:lang w:eastAsia="zh-CN"/>
                  <w:rPrChange w:id="287" w:author="Unknown" w:date="2021-05-12T10:00:00Z">
                    <w:rPr>
                      <w:lang w:eastAsia="zh-CN"/>
                    </w:rPr>
                  </w:rPrChange>
                </w:rPr>
                <w:t>5-4250</w:t>
              </w:r>
            </w:ins>
          </w:p>
        </w:tc>
        <w:tc>
          <w:tcPr>
            <w:tcW w:w="1418" w:type="dxa"/>
            <w:tcBorders>
              <w:top w:val="single" w:sz="6" w:space="0" w:color="000000"/>
              <w:left w:val="single" w:sz="6" w:space="0" w:color="000000"/>
              <w:bottom w:val="single" w:sz="6" w:space="0" w:color="000000"/>
              <w:right w:val="single" w:sz="6" w:space="0" w:color="000000"/>
            </w:tcBorders>
            <w:hideMark/>
          </w:tcPr>
          <w:p w14:paraId="6185692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88" w:author="Chairman" w:date="2021-06-03T10:20:00Z"/>
                <w:sz w:val="18"/>
                <w:szCs w:val="18"/>
                <w:lang w:eastAsia="zh-CN"/>
              </w:rPr>
            </w:pPr>
            <w:ins w:id="289" w:author="Chairman" w:date="2021-06-03T10:20:00Z">
              <w:r w:rsidRPr="00F723C1">
                <w:rPr>
                  <w:rFonts w:eastAsia="Calibri"/>
                  <w:sz w:val="18"/>
                  <w:szCs w:val="18"/>
                  <w:lang w:eastAsia="zh-CN"/>
                  <w:rPrChange w:id="290" w:author="Unknown" w:date="2021-05-12T10:00:00Z">
                    <w:rPr>
                      <w:lang w:eastAsia="zh-CN"/>
                    </w:rPr>
                  </w:rPrChange>
                </w:rPr>
                <w:t>200-5 500</w:t>
              </w:r>
            </w:ins>
          </w:p>
        </w:tc>
      </w:tr>
      <w:tr w:rsidR="00F723C1" w:rsidRPr="00F723C1" w14:paraId="0261D4F7" w14:textId="77777777" w:rsidTr="00F723C1">
        <w:trPr>
          <w:jc w:val="center"/>
          <w:ins w:id="291" w:author="Chairman" w:date="2021-06-03T10:20: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8893E7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292" w:author="Chairman" w:date="2021-06-03T10:20:00Z"/>
                <w:rFonts w:eastAsia="Calibri"/>
                <w:sz w:val="18"/>
                <w:szCs w:val="18"/>
                <w:lang w:eastAsia="zh-CN"/>
              </w:rPr>
            </w:pPr>
            <w:ins w:id="293" w:author="Chairman" w:date="2021-06-03T10:20:00Z">
              <w:r w:rsidRPr="00F723C1">
                <w:rPr>
                  <w:rFonts w:eastAsia="Calibri"/>
                  <w:sz w:val="18"/>
                  <w:szCs w:val="18"/>
                  <w:lang w:eastAsia="zh-CN"/>
                </w:rPr>
                <w:t>Pulse width</w:t>
              </w:r>
            </w:ins>
          </w:p>
        </w:tc>
        <w:tc>
          <w:tcPr>
            <w:tcW w:w="850" w:type="dxa"/>
            <w:tcBorders>
              <w:top w:val="single" w:sz="6" w:space="0" w:color="000000"/>
              <w:left w:val="single" w:sz="6" w:space="0" w:color="000000"/>
              <w:bottom w:val="single" w:sz="6" w:space="0" w:color="000000"/>
              <w:right w:val="single" w:sz="6" w:space="0" w:color="000000"/>
            </w:tcBorders>
            <w:hideMark/>
          </w:tcPr>
          <w:p w14:paraId="642DF5D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94" w:author="Chairman" w:date="2021-06-03T10:20:00Z"/>
                <w:rFonts w:eastAsia="Calibri"/>
                <w:sz w:val="18"/>
                <w:szCs w:val="18"/>
                <w:lang w:eastAsia="zh-CN"/>
              </w:rPr>
            </w:pPr>
            <w:ins w:id="295" w:author="Chairman" w:date="2021-06-03T10:20:00Z">
              <w:r w:rsidRPr="00F723C1">
                <w:rPr>
                  <w:rFonts w:eastAsia="Calibri"/>
                  <w:sz w:val="18"/>
                  <w:szCs w:val="18"/>
                  <w:lang w:eastAsia="zh-CN"/>
                </w:rPr>
                <w:t>us</w:t>
              </w:r>
            </w:ins>
          </w:p>
        </w:tc>
        <w:tc>
          <w:tcPr>
            <w:tcW w:w="1418" w:type="dxa"/>
            <w:tcBorders>
              <w:top w:val="single" w:sz="6" w:space="0" w:color="000000"/>
              <w:left w:val="single" w:sz="6" w:space="0" w:color="000000"/>
              <w:bottom w:val="single" w:sz="6" w:space="0" w:color="000000"/>
              <w:right w:val="single" w:sz="6" w:space="0" w:color="000000"/>
            </w:tcBorders>
            <w:hideMark/>
          </w:tcPr>
          <w:p w14:paraId="523CB25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96" w:author="Chairman" w:date="2021-06-03T10:20:00Z"/>
                <w:rFonts w:eastAsia="Calibri"/>
                <w:sz w:val="18"/>
                <w:szCs w:val="18"/>
                <w:lang w:eastAsia="zh-CN"/>
              </w:rPr>
            </w:pPr>
            <w:ins w:id="297" w:author="Chairman" w:date="2021-06-03T10:20:00Z">
              <w:r w:rsidRPr="00F723C1">
                <w:rPr>
                  <w:rFonts w:eastAsia="Calibri"/>
                  <w:sz w:val="18"/>
                  <w:szCs w:val="18"/>
                  <w:lang w:eastAsia="zh-CN"/>
                </w:rPr>
                <w:t>1.0/1.25/2.5/5.0</w:t>
              </w:r>
            </w:ins>
          </w:p>
        </w:tc>
        <w:tc>
          <w:tcPr>
            <w:tcW w:w="1417" w:type="dxa"/>
            <w:tcBorders>
              <w:top w:val="single" w:sz="6" w:space="0" w:color="000000"/>
              <w:left w:val="single" w:sz="6" w:space="0" w:color="000000"/>
              <w:bottom w:val="single" w:sz="6" w:space="0" w:color="000000"/>
              <w:right w:val="single" w:sz="6" w:space="0" w:color="000000"/>
            </w:tcBorders>
            <w:hideMark/>
          </w:tcPr>
          <w:p w14:paraId="7D93664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298" w:author="Chairman" w:date="2021-06-03T10:20:00Z"/>
                <w:rFonts w:eastAsia="Calibri"/>
                <w:sz w:val="18"/>
                <w:szCs w:val="18"/>
                <w:lang w:eastAsia="zh-CN"/>
              </w:rPr>
            </w:pPr>
            <w:ins w:id="299" w:author="Chairman" w:date="2021-06-03T10:20:00Z">
              <w:r w:rsidRPr="00F723C1">
                <w:rPr>
                  <w:rFonts w:eastAsia="Calibri"/>
                  <w:sz w:val="18"/>
                  <w:szCs w:val="18"/>
                  <w:lang w:eastAsia="zh-CN"/>
                  <w:rPrChange w:id="300" w:author="Unknown" w:date="2021-05-12T10:00:00Z">
                    <w:rPr>
                      <w:lang w:eastAsia="zh-CN"/>
                    </w:rPr>
                  </w:rPrChange>
                </w:rPr>
                <w:t>1-25</w:t>
              </w:r>
            </w:ins>
          </w:p>
        </w:tc>
        <w:tc>
          <w:tcPr>
            <w:tcW w:w="1418" w:type="dxa"/>
            <w:tcBorders>
              <w:top w:val="single" w:sz="6" w:space="0" w:color="000000"/>
              <w:left w:val="single" w:sz="6" w:space="0" w:color="000000"/>
              <w:bottom w:val="single" w:sz="6" w:space="0" w:color="000000"/>
              <w:right w:val="single" w:sz="6" w:space="0" w:color="000000"/>
            </w:tcBorders>
            <w:hideMark/>
          </w:tcPr>
          <w:p w14:paraId="1AC7E9D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01" w:author="Chairman" w:date="2021-06-03T10:20:00Z"/>
                <w:sz w:val="18"/>
                <w:szCs w:val="18"/>
                <w:lang w:eastAsia="zh-CN"/>
              </w:rPr>
            </w:pPr>
            <w:ins w:id="302" w:author="Chairman" w:date="2021-06-03T10:20:00Z">
              <w:r w:rsidRPr="00F723C1">
                <w:rPr>
                  <w:rFonts w:eastAsia="Calibri"/>
                  <w:sz w:val="18"/>
                  <w:szCs w:val="18"/>
                  <w:lang w:eastAsia="zh-CN"/>
                  <w:rPrChange w:id="303" w:author="Unknown" w:date="2021-05-12T10:00:00Z">
                    <w:rPr>
                      <w:lang w:eastAsia="zh-CN"/>
                    </w:rPr>
                  </w:rPrChange>
                </w:rPr>
                <w:t>0.5-10</w:t>
              </w:r>
            </w:ins>
          </w:p>
        </w:tc>
      </w:tr>
      <w:tr w:rsidR="00F723C1" w:rsidRPr="00F723C1" w14:paraId="67E1E248" w14:textId="77777777" w:rsidTr="00F723C1">
        <w:trPr>
          <w:jc w:val="center"/>
          <w:ins w:id="304" w:author="Chairman" w:date="2021-06-03T10:20: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E33B9A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305" w:author="Chairman" w:date="2021-06-03T10:20:00Z"/>
                <w:rFonts w:eastAsia="Calibri"/>
                <w:sz w:val="18"/>
                <w:szCs w:val="18"/>
                <w:lang w:eastAsia="zh-CN"/>
              </w:rPr>
            </w:pPr>
            <w:ins w:id="306" w:author="Chairman" w:date="2021-06-03T10:20:00Z">
              <w:r w:rsidRPr="00F723C1">
                <w:rPr>
                  <w:rFonts w:eastAsia="Calibri"/>
                  <w:sz w:val="18"/>
                  <w:szCs w:val="18"/>
                  <w:lang w:eastAsia="zh-CN"/>
                </w:rPr>
                <w:t>Pulse rise/fall time</w:t>
              </w:r>
            </w:ins>
          </w:p>
        </w:tc>
        <w:tc>
          <w:tcPr>
            <w:tcW w:w="850" w:type="dxa"/>
            <w:tcBorders>
              <w:top w:val="single" w:sz="6" w:space="0" w:color="000000"/>
              <w:left w:val="single" w:sz="6" w:space="0" w:color="000000"/>
              <w:bottom w:val="single" w:sz="6" w:space="0" w:color="000000"/>
              <w:right w:val="single" w:sz="6" w:space="0" w:color="000000"/>
            </w:tcBorders>
            <w:hideMark/>
          </w:tcPr>
          <w:p w14:paraId="216554A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07" w:author="Chairman" w:date="2021-06-03T10:20:00Z"/>
                <w:rFonts w:eastAsia="Calibri"/>
                <w:sz w:val="18"/>
                <w:szCs w:val="18"/>
                <w:lang w:eastAsia="zh-CN"/>
              </w:rPr>
            </w:pPr>
            <w:ins w:id="308" w:author="Chairman" w:date="2021-06-03T10:20:00Z">
              <w:r w:rsidRPr="00F723C1">
                <w:rPr>
                  <w:rFonts w:eastAsia="Calibri"/>
                  <w:sz w:val="18"/>
                  <w:szCs w:val="18"/>
                  <w:lang w:eastAsia="zh-CN"/>
                </w:rPr>
                <w:t>us</w:t>
              </w:r>
            </w:ins>
          </w:p>
        </w:tc>
        <w:tc>
          <w:tcPr>
            <w:tcW w:w="1418" w:type="dxa"/>
            <w:tcBorders>
              <w:top w:val="single" w:sz="6" w:space="0" w:color="000000"/>
              <w:left w:val="single" w:sz="6" w:space="0" w:color="000000"/>
              <w:bottom w:val="single" w:sz="6" w:space="0" w:color="000000"/>
              <w:right w:val="single" w:sz="6" w:space="0" w:color="000000"/>
            </w:tcBorders>
            <w:hideMark/>
          </w:tcPr>
          <w:p w14:paraId="476D11C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09" w:author="Chairman" w:date="2021-06-03T10:20:00Z"/>
                <w:rFonts w:eastAsia="Calibri"/>
                <w:sz w:val="18"/>
                <w:szCs w:val="18"/>
                <w:lang w:eastAsia="zh-CN"/>
              </w:rPr>
            </w:pPr>
            <w:ins w:id="310" w:author="Chairman" w:date="2021-06-03T10:20:00Z">
              <w:r w:rsidRPr="00F723C1">
                <w:rPr>
                  <w:rFonts w:eastAsia="Calibri"/>
                  <w:sz w:val="18"/>
                  <w:szCs w:val="18"/>
                  <w:lang w:eastAsia="zh-CN"/>
                </w:rPr>
                <w:t>0.05</w:t>
              </w:r>
            </w:ins>
          </w:p>
        </w:tc>
        <w:tc>
          <w:tcPr>
            <w:tcW w:w="1417" w:type="dxa"/>
            <w:tcBorders>
              <w:top w:val="single" w:sz="6" w:space="0" w:color="000000"/>
              <w:left w:val="single" w:sz="6" w:space="0" w:color="000000"/>
              <w:bottom w:val="single" w:sz="6" w:space="0" w:color="000000"/>
              <w:right w:val="single" w:sz="6" w:space="0" w:color="000000"/>
            </w:tcBorders>
            <w:hideMark/>
          </w:tcPr>
          <w:p w14:paraId="3E502FA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11" w:author="Chairman" w:date="2021-06-03T10:20:00Z"/>
                <w:rFonts w:eastAsia="Calibri"/>
                <w:sz w:val="18"/>
                <w:szCs w:val="18"/>
                <w:lang w:eastAsia="zh-CN"/>
              </w:rPr>
            </w:pPr>
            <w:ins w:id="312" w:author="Chairman" w:date="2021-06-03T10:20:00Z">
              <w:r w:rsidRPr="00F723C1">
                <w:rPr>
                  <w:rFonts w:eastAsia="Calibri"/>
                  <w:sz w:val="18"/>
                  <w:szCs w:val="18"/>
                  <w:lang w:eastAsia="zh-CN"/>
                  <w:rPrChange w:id="313" w:author="Unknown" w:date="2021-05-12T10:00:00Z">
                    <w:rPr>
                      <w:lang w:eastAsia="zh-CN"/>
                    </w:rPr>
                  </w:rPrChange>
                </w:rPr>
                <w:t>0.0082-0.0132/0.012-0.016</w:t>
              </w:r>
            </w:ins>
          </w:p>
        </w:tc>
        <w:tc>
          <w:tcPr>
            <w:tcW w:w="1418" w:type="dxa"/>
            <w:tcBorders>
              <w:top w:val="single" w:sz="6" w:space="0" w:color="000000"/>
              <w:left w:val="single" w:sz="6" w:space="0" w:color="000000"/>
              <w:bottom w:val="single" w:sz="6" w:space="0" w:color="000000"/>
              <w:right w:val="single" w:sz="6" w:space="0" w:color="000000"/>
            </w:tcBorders>
            <w:hideMark/>
          </w:tcPr>
          <w:p w14:paraId="2541C9A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14" w:author="Chairman" w:date="2021-06-03T10:20:00Z"/>
                <w:sz w:val="18"/>
                <w:szCs w:val="18"/>
                <w:lang w:eastAsia="zh-CN"/>
              </w:rPr>
            </w:pPr>
            <w:ins w:id="315" w:author="Chairman" w:date="2021-06-03T10:20:00Z">
              <w:r w:rsidRPr="00F723C1">
                <w:rPr>
                  <w:rFonts w:eastAsia="Calibri"/>
                  <w:sz w:val="18"/>
                  <w:szCs w:val="18"/>
                  <w:lang w:eastAsia="zh-CN"/>
                  <w:rPrChange w:id="316" w:author="Unknown" w:date="2021-05-12T10:00:00Z">
                    <w:rPr>
                      <w:lang w:eastAsia="zh-CN"/>
                    </w:rPr>
                  </w:rPrChange>
                </w:rPr>
                <w:t>0.02-0.15 / 0.02-0.15</w:t>
              </w:r>
            </w:ins>
          </w:p>
        </w:tc>
      </w:tr>
      <w:tr w:rsidR="00F723C1" w:rsidRPr="00F723C1" w14:paraId="71B03530" w14:textId="77777777" w:rsidTr="00F723C1">
        <w:trPr>
          <w:jc w:val="center"/>
          <w:ins w:id="317" w:author="Chairman" w:date="2021-06-03T10:20: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FB2E37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318" w:author="Chairman" w:date="2021-06-03T10:20:00Z"/>
                <w:rFonts w:eastAsia="Calibri"/>
                <w:sz w:val="18"/>
                <w:szCs w:val="18"/>
                <w:lang w:eastAsia="zh-CN"/>
              </w:rPr>
            </w:pPr>
            <w:ins w:id="319" w:author="Chairman" w:date="2021-06-03T10:20:00Z">
              <w:r w:rsidRPr="00F723C1">
                <w:rPr>
                  <w:rFonts w:eastAsia="Calibri"/>
                  <w:sz w:val="18"/>
                  <w:szCs w:val="18"/>
                  <w:lang w:eastAsia="zh-CN"/>
                </w:rPr>
                <w:t>Pulse repetition rate</w:t>
              </w:r>
            </w:ins>
          </w:p>
        </w:tc>
        <w:tc>
          <w:tcPr>
            <w:tcW w:w="850" w:type="dxa"/>
            <w:tcBorders>
              <w:top w:val="single" w:sz="6" w:space="0" w:color="000000"/>
              <w:left w:val="single" w:sz="6" w:space="0" w:color="000000"/>
              <w:bottom w:val="single" w:sz="6" w:space="0" w:color="000000"/>
              <w:right w:val="single" w:sz="6" w:space="0" w:color="000000"/>
            </w:tcBorders>
            <w:hideMark/>
          </w:tcPr>
          <w:p w14:paraId="6CCCF0A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20" w:author="Chairman" w:date="2021-06-03T10:20:00Z"/>
                <w:rFonts w:eastAsia="Calibri"/>
                <w:sz w:val="18"/>
                <w:szCs w:val="18"/>
                <w:lang w:eastAsia="zh-CN"/>
              </w:rPr>
            </w:pPr>
            <w:proofErr w:type="spellStart"/>
            <w:ins w:id="321" w:author="Chairman" w:date="2021-06-03T10:20:00Z">
              <w:r w:rsidRPr="00F723C1">
                <w:rPr>
                  <w:rFonts w:eastAsia="Calibri"/>
                  <w:sz w:val="18"/>
                  <w:szCs w:val="18"/>
                  <w:lang w:eastAsia="zh-CN"/>
                </w:rPr>
                <w:t>pps</w:t>
              </w:r>
              <w:proofErr w:type="spellEnd"/>
            </w:ins>
          </w:p>
        </w:tc>
        <w:tc>
          <w:tcPr>
            <w:tcW w:w="1418" w:type="dxa"/>
            <w:tcBorders>
              <w:top w:val="single" w:sz="6" w:space="0" w:color="000000"/>
              <w:left w:val="single" w:sz="6" w:space="0" w:color="000000"/>
              <w:bottom w:val="single" w:sz="6" w:space="0" w:color="000000"/>
              <w:right w:val="single" w:sz="6" w:space="0" w:color="000000"/>
            </w:tcBorders>
            <w:hideMark/>
          </w:tcPr>
          <w:p w14:paraId="0D38CE6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22" w:author="Chairman" w:date="2021-06-03T10:20:00Z"/>
                <w:rFonts w:eastAsia="Calibri"/>
                <w:sz w:val="18"/>
                <w:szCs w:val="18"/>
                <w:lang w:eastAsia="zh-CN"/>
              </w:rPr>
            </w:pPr>
            <w:ins w:id="323" w:author="Chairman" w:date="2021-06-03T10:20:00Z">
              <w:r w:rsidRPr="00F723C1">
                <w:rPr>
                  <w:rFonts w:eastAsia="Calibri"/>
                  <w:sz w:val="18"/>
                  <w:szCs w:val="18"/>
                  <w:lang w:eastAsia="zh-CN"/>
                </w:rPr>
                <w:t>15 000/20 000/</w:t>
              </w:r>
              <w:r w:rsidRPr="00F723C1">
                <w:rPr>
                  <w:rFonts w:eastAsia="Calibri"/>
                  <w:sz w:val="18"/>
                  <w:szCs w:val="18"/>
                  <w:lang w:eastAsia="zh-CN"/>
                </w:rPr>
                <w:br/>
                <w:t>1 000/5 000</w:t>
              </w:r>
            </w:ins>
          </w:p>
        </w:tc>
        <w:tc>
          <w:tcPr>
            <w:tcW w:w="1417" w:type="dxa"/>
            <w:tcBorders>
              <w:top w:val="single" w:sz="6" w:space="0" w:color="000000"/>
              <w:left w:val="single" w:sz="6" w:space="0" w:color="000000"/>
              <w:bottom w:val="single" w:sz="6" w:space="0" w:color="000000"/>
              <w:right w:val="single" w:sz="6" w:space="0" w:color="000000"/>
            </w:tcBorders>
            <w:hideMark/>
          </w:tcPr>
          <w:p w14:paraId="5753CF0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24" w:author="Chairman" w:date="2021-06-03T10:20:00Z"/>
                <w:rFonts w:eastAsia="Calibri"/>
                <w:sz w:val="18"/>
                <w:szCs w:val="18"/>
                <w:lang w:eastAsia="zh-CN"/>
              </w:rPr>
            </w:pPr>
            <w:ins w:id="325" w:author="Chairman" w:date="2021-06-03T10:20:00Z">
              <w:r w:rsidRPr="00F723C1">
                <w:rPr>
                  <w:rFonts w:eastAsia="Calibri"/>
                  <w:sz w:val="18"/>
                  <w:szCs w:val="18"/>
                  <w:lang w:eastAsia="zh-CN"/>
                  <w:rPrChange w:id="326" w:author="Unknown" w:date="2021-05-12T10:00:00Z">
                    <w:rPr>
                      <w:lang w:eastAsia="zh-CN"/>
                    </w:rPr>
                  </w:rPrChange>
                </w:rPr>
                <w:t>40-320</w:t>
              </w:r>
            </w:ins>
          </w:p>
        </w:tc>
        <w:tc>
          <w:tcPr>
            <w:tcW w:w="1418" w:type="dxa"/>
            <w:tcBorders>
              <w:top w:val="single" w:sz="6" w:space="0" w:color="000000"/>
              <w:left w:val="single" w:sz="6" w:space="0" w:color="000000"/>
              <w:bottom w:val="single" w:sz="6" w:space="0" w:color="000000"/>
              <w:right w:val="single" w:sz="6" w:space="0" w:color="000000"/>
            </w:tcBorders>
            <w:hideMark/>
          </w:tcPr>
          <w:p w14:paraId="453A894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27" w:author="Chairman" w:date="2021-06-03T10:20:00Z"/>
                <w:sz w:val="18"/>
                <w:szCs w:val="18"/>
                <w:lang w:eastAsia="zh-CN"/>
              </w:rPr>
            </w:pPr>
            <w:ins w:id="328" w:author="Chairman" w:date="2021-06-03T10:20:00Z">
              <w:r w:rsidRPr="00F723C1">
                <w:rPr>
                  <w:rFonts w:eastAsia="Calibri"/>
                  <w:sz w:val="18"/>
                  <w:szCs w:val="18"/>
                  <w:lang w:eastAsia="zh-CN"/>
                  <w:rPrChange w:id="329" w:author="Unknown" w:date="2021-05-12T10:00:00Z">
                    <w:rPr>
                      <w:lang w:eastAsia="zh-CN"/>
                    </w:rPr>
                  </w:rPrChange>
                </w:rPr>
                <w:t>100-1 000</w:t>
              </w:r>
            </w:ins>
          </w:p>
        </w:tc>
      </w:tr>
      <w:tr w:rsidR="00F723C1" w:rsidRPr="00F723C1" w14:paraId="2836AD61" w14:textId="77777777" w:rsidTr="00F723C1">
        <w:trPr>
          <w:jc w:val="center"/>
          <w:ins w:id="330" w:author="Chairman" w:date="2021-06-03T10:20: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FF5639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331" w:author="Chairman" w:date="2021-06-03T10:20:00Z"/>
                <w:rFonts w:eastAsia="Calibri"/>
                <w:sz w:val="18"/>
                <w:szCs w:val="18"/>
                <w:lang w:eastAsia="zh-CN"/>
              </w:rPr>
            </w:pPr>
            <w:ins w:id="332" w:author="Chairman" w:date="2021-06-03T10:20:00Z">
              <w:r w:rsidRPr="00F723C1">
                <w:rPr>
                  <w:rFonts w:eastAsia="Calibri"/>
                  <w:sz w:val="18"/>
                  <w:szCs w:val="18"/>
                  <w:lang w:eastAsia="zh-CN"/>
                </w:rPr>
                <w:t xml:space="preserve">Chirp bandwidth </w:t>
              </w:r>
            </w:ins>
          </w:p>
        </w:tc>
        <w:tc>
          <w:tcPr>
            <w:tcW w:w="850" w:type="dxa"/>
            <w:tcBorders>
              <w:top w:val="single" w:sz="6" w:space="0" w:color="000000"/>
              <w:left w:val="single" w:sz="6" w:space="0" w:color="000000"/>
              <w:bottom w:val="single" w:sz="6" w:space="0" w:color="000000"/>
              <w:right w:val="single" w:sz="6" w:space="0" w:color="000000"/>
            </w:tcBorders>
            <w:hideMark/>
          </w:tcPr>
          <w:p w14:paraId="53FA096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33" w:author="Chairman" w:date="2021-06-03T10:20:00Z"/>
                <w:rFonts w:eastAsia="Calibri"/>
                <w:sz w:val="18"/>
                <w:szCs w:val="18"/>
                <w:lang w:eastAsia="zh-CN"/>
              </w:rPr>
            </w:pPr>
            <w:ins w:id="334" w:author="Chairman" w:date="2021-06-03T10:20:00Z">
              <w:r w:rsidRPr="00F723C1">
                <w:rPr>
                  <w:rFonts w:eastAsia="Calibri"/>
                  <w:sz w:val="18"/>
                  <w:szCs w:val="18"/>
                  <w:lang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3A473F5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35" w:author="Chairman" w:date="2021-06-03T10:20:00Z"/>
                <w:rFonts w:eastAsia="Calibri"/>
                <w:sz w:val="18"/>
                <w:szCs w:val="18"/>
                <w:lang w:eastAsia="zh-CN"/>
              </w:rPr>
            </w:pPr>
            <w:ins w:id="336" w:author="Chairman" w:date="2021-06-03T10:20:00Z">
              <w:r w:rsidRPr="00F723C1">
                <w:rPr>
                  <w:rFonts w:eastAsia="Calibri"/>
                  <w:sz w:val="18"/>
                  <w:szCs w:val="18"/>
                  <w:lang w:eastAsia="zh-CN"/>
                </w:rPr>
                <w:t>N/A</w:t>
              </w:r>
            </w:ins>
          </w:p>
        </w:tc>
        <w:tc>
          <w:tcPr>
            <w:tcW w:w="1417" w:type="dxa"/>
            <w:tcBorders>
              <w:top w:val="single" w:sz="6" w:space="0" w:color="000000"/>
              <w:left w:val="single" w:sz="6" w:space="0" w:color="000000"/>
              <w:bottom w:val="single" w:sz="6" w:space="0" w:color="000000"/>
              <w:right w:val="single" w:sz="6" w:space="0" w:color="000000"/>
            </w:tcBorders>
            <w:hideMark/>
          </w:tcPr>
          <w:p w14:paraId="5A5673D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37" w:author="Chairman" w:date="2021-06-03T10:20:00Z"/>
                <w:rFonts w:eastAsia="Calibri"/>
                <w:sz w:val="18"/>
                <w:szCs w:val="18"/>
                <w:lang w:eastAsia="zh-CN"/>
              </w:rPr>
            </w:pPr>
            <w:ins w:id="338" w:author="Chairman" w:date="2021-06-03T10:20:00Z">
              <w:r w:rsidRPr="00F723C1">
                <w:rPr>
                  <w:rFonts w:eastAsia="Calibri"/>
                  <w:sz w:val="18"/>
                  <w:szCs w:val="18"/>
                  <w:lang w:eastAsia="zh-CN"/>
                  <w:rPrChange w:id="339" w:author="Unknown" w:date="2021-05-12T10:00:00Z">
                    <w:rPr>
                      <w:lang w:eastAsia="zh-CN"/>
                    </w:rPr>
                  </w:rPrChange>
                </w:rPr>
                <w:t>NA</w:t>
              </w:r>
            </w:ins>
          </w:p>
        </w:tc>
        <w:tc>
          <w:tcPr>
            <w:tcW w:w="1418" w:type="dxa"/>
            <w:tcBorders>
              <w:top w:val="single" w:sz="6" w:space="0" w:color="000000"/>
              <w:left w:val="single" w:sz="6" w:space="0" w:color="000000"/>
              <w:bottom w:val="single" w:sz="6" w:space="0" w:color="000000"/>
              <w:right w:val="single" w:sz="6" w:space="0" w:color="000000"/>
            </w:tcBorders>
            <w:hideMark/>
          </w:tcPr>
          <w:p w14:paraId="41A669D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40" w:author="Chairman" w:date="2021-06-03T10:20:00Z"/>
                <w:sz w:val="18"/>
                <w:szCs w:val="18"/>
                <w:lang w:eastAsia="zh-CN"/>
              </w:rPr>
            </w:pPr>
            <w:ins w:id="341" w:author="Chairman" w:date="2021-06-03T10:20:00Z">
              <w:r w:rsidRPr="00F723C1">
                <w:rPr>
                  <w:rFonts w:eastAsia="Calibri"/>
                  <w:sz w:val="18"/>
                  <w:szCs w:val="18"/>
                  <w:lang w:eastAsia="zh-CN"/>
                  <w:rPrChange w:id="342" w:author="Unknown" w:date="2021-05-12T10:00:00Z">
                    <w:rPr>
                      <w:lang w:eastAsia="zh-CN"/>
                    </w:rPr>
                  </w:rPrChange>
                </w:rPr>
                <w:t>NA</w:t>
              </w:r>
            </w:ins>
          </w:p>
        </w:tc>
      </w:tr>
      <w:tr w:rsidR="00F723C1" w:rsidRPr="00F723C1" w14:paraId="17002E71" w14:textId="77777777" w:rsidTr="00F723C1">
        <w:tblPrEx>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PrExChange w:id="343" w:author="Unknown" w:date="2021-06-03T10:33:00Z">
            <w:tblPrEx>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PrEx>
          </w:tblPrExChange>
        </w:tblPrEx>
        <w:trPr>
          <w:jc w:val="center"/>
          <w:ins w:id="344" w:author="Chairman" w:date="2021-06-03T10:29:00Z"/>
          <w:trPrChange w:id="345" w:author="Unknown" w:date="2021-06-03T10:33:00Z">
            <w:trPr>
              <w:gridAfter w:val="0"/>
              <w:jc w:val="center"/>
            </w:trPr>
          </w:trPrChange>
        </w:trPr>
        <w:tc>
          <w:tcPr>
            <w:tcW w:w="1693" w:type="dxa"/>
            <w:tcBorders>
              <w:top w:val="single" w:sz="6" w:space="0" w:color="000000"/>
              <w:left w:val="single" w:sz="6" w:space="0" w:color="000000"/>
              <w:bottom w:val="single" w:sz="6" w:space="0" w:color="000000"/>
              <w:right w:val="nil"/>
            </w:tcBorders>
            <w:hideMark/>
            <w:tcPrChange w:id="346" w:author="Unknown" w:date="2021-06-03T10:33:00Z">
              <w:tcPr>
                <w:tcW w:w="1272" w:type="dxa"/>
                <w:tcBorders>
                  <w:top w:val="single" w:sz="6" w:space="0" w:color="000000"/>
                  <w:left w:val="single" w:sz="6" w:space="1" w:color="000000"/>
                  <w:bottom w:val="single" w:sz="6" w:space="0" w:color="000000"/>
                  <w:right w:val="single" w:sz="6" w:space="1" w:color="000000"/>
                </w:tcBorders>
                <w:hideMark/>
              </w:tcPr>
            </w:tcPrChange>
          </w:tcPr>
          <w:p w14:paraId="54A6210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347" w:author="Chairman" w:date="2021-06-03T10:29:00Z"/>
                <w:rFonts w:eastAsia="Calibri"/>
                <w:sz w:val="18"/>
                <w:szCs w:val="18"/>
                <w:lang w:eastAsia="zh-CN"/>
              </w:rPr>
            </w:pPr>
            <w:ins w:id="348" w:author="Chairman" w:date="2021-06-03T10:30:00Z">
              <w:r w:rsidRPr="00F723C1">
                <w:rPr>
                  <w:rFonts w:eastAsia="Calibri"/>
                  <w:sz w:val="18"/>
                  <w:szCs w:val="18"/>
                  <w:lang w:eastAsia="zh-CN"/>
                </w:rPr>
                <w:t>RF emission bandwidth</w:t>
              </w:r>
            </w:ins>
          </w:p>
        </w:tc>
        <w:tc>
          <w:tcPr>
            <w:tcW w:w="851" w:type="dxa"/>
            <w:tcBorders>
              <w:top w:val="single" w:sz="6" w:space="0" w:color="000000"/>
              <w:left w:val="nil"/>
              <w:bottom w:val="single" w:sz="6" w:space="0" w:color="000000"/>
              <w:right w:val="single" w:sz="6" w:space="0" w:color="000000"/>
            </w:tcBorders>
            <w:hideMark/>
            <w:tcPrChange w:id="349" w:author="Unknown" w:date="2021-06-03T10:33:00Z">
              <w:tcPr>
                <w:tcW w:w="1272" w:type="dxa"/>
                <w:tcBorders>
                  <w:top w:val="single" w:sz="6" w:space="0" w:color="000000"/>
                  <w:left w:val="single" w:sz="6" w:space="1" w:color="000000"/>
                  <w:bottom w:val="single" w:sz="6" w:space="0" w:color="000000"/>
                  <w:right w:val="single" w:sz="6" w:space="1" w:color="000000"/>
                </w:tcBorders>
                <w:hideMark/>
              </w:tcPr>
            </w:tcPrChange>
          </w:tcPr>
          <w:p w14:paraId="044DEBA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350" w:author="Chairman" w:date="2021-06-03T10:29:00Z"/>
                <w:rFonts w:eastAsia="Calibri"/>
                <w:sz w:val="18"/>
                <w:szCs w:val="18"/>
                <w:lang w:eastAsia="zh-CN"/>
              </w:rPr>
            </w:pPr>
            <w:ins w:id="351" w:author="Chairman" w:date="2021-06-03T10:30:00Z">
              <w:r w:rsidRPr="00F723C1">
                <w:rPr>
                  <w:rFonts w:eastAsia="Calibri"/>
                  <w:sz w:val="18"/>
                  <w:szCs w:val="18"/>
                  <w:lang w:eastAsia="zh-CN"/>
                </w:rPr>
                <w:t xml:space="preserve">-3 </w:t>
              </w:r>
            </w:ins>
            <w:ins w:id="352" w:author="Chairman" w:date="2021-06-03T10:31:00Z">
              <w:r w:rsidRPr="00F723C1">
                <w:rPr>
                  <w:rFonts w:eastAsia="Calibri"/>
                  <w:sz w:val="18"/>
                  <w:szCs w:val="18"/>
                  <w:lang w:eastAsia="zh-CN"/>
                </w:rPr>
                <w:t>dB</w:t>
              </w:r>
              <w:r w:rsidRPr="00F723C1">
                <w:rPr>
                  <w:rFonts w:eastAsia="Calibri"/>
                  <w:sz w:val="18"/>
                  <w:szCs w:val="18"/>
                  <w:lang w:eastAsia="zh-CN"/>
                </w:rPr>
                <w:br/>
              </w:r>
              <w:r w:rsidRPr="00F723C1">
                <w:rPr>
                  <w:rFonts w:eastAsia="Calibri"/>
                  <w:sz w:val="18"/>
                  <w:szCs w:val="18"/>
                  <w:lang w:eastAsia="zh-CN"/>
                </w:rPr>
                <w:br/>
              </w:r>
            </w:ins>
            <w:ins w:id="353" w:author="Chairman" w:date="2021-06-03T10:30:00Z">
              <w:r w:rsidRPr="00F723C1">
                <w:rPr>
                  <w:rFonts w:eastAsia="Calibri"/>
                  <w:sz w:val="18"/>
                  <w:szCs w:val="18"/>
                  <w:lang w:eastAsia="zh-CN"/>
                </w:rPr>
                <w:t>-20 dB</w:t>
              </w:r>
            </w:ins>
          </w:p>
        </w:tc>
        <w:tc>
          <w:tcPr>
            <w:tcW w:w="850" w:type="dxa"/>
            <w:tcBorders>
              <w:top w:val="single" w:sz="6" w:space="0" w:color="000000"/>
              <w:left w:val="single" w:sz="6" w:space="0" w:color="000000"/>
              <w:bottom w:val="single" w:sz="6" w:space="0" w:color="000000"/>
              <w:right w:val="single" w:sz="6" w:space="0" w:color="000000"/>
            </w:tcBorders>
            <w:hideMark/>
            <w:tcPrChange w:id="354" w:author="Unknown" w:date="2021-06-03T10:33:00Z">
              <w:tcPr>
                <w:tcW w:w="850" w:type="dxa"/>
                <w:gridSpan w:val="2"/>
                <w:tcBorders>
                  <w:top w:val="single" w:sz="6" w:space="0" w:color="000000"/>
                  <w:left w:val="single" w:sz="6" w:space="1" w:color="000000"/>
                  <w:bottom w:val="single" w:sz="6" w:space="0" w:color="000000"/>
                  <w:right w:val="single" w:sz="6" w:space="1" w:color="000000"/>
                </w:tcBorders>
                <w:hideMark/>
              </w:tcPr>
            </w:tcPrChange>
          </w:tcPr>
          <w:p w14:paraId="3C552A0C" w14:textId="0530A802"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55" w:author="Chairman" w:date="2021-06-03T10:29:00Z"/>
                <w:rFonts w:eastAsia="Calibri"/>
                <w:sz w:val="18"/>
                <w:szCs w:val="18"/>
                <w:lang w:eastAsia="zh-CN"/>
              </w:rPr>
            </w:pPr>
            <w:ins w:id="356" w:author="Chairman" w:date="2021-06-03T10:31:00Z">
              <w:del w:id="357" w:author="DONCIO" w:date="2021-09-08T16:00:00Z">
                <w:r w:rsidRPr="00BB44AF" w:rsidDel="00BB44AF">
                  <w:rPr>
                    <w:rFonts w:eastAsia="Calibri"/>
                    <w:sz w:val="18"/>
                    <w:szCs w:val="18"/>
                    <w:highlight w:val="yellow"/>
                    <w:lang w:eastAsia="zh-CN"/>
                    <w:rPrChange w:id="358" w:author="DONCIO" w:date="2021-09-08T16:00:00Z">
                      <w:rPr>
                        <w:rFonts w:eastAsia="Calibri"/>
                        <w:sz w:val="18"/>
                        <w:szCs w:val="18"/>
                        <w:lang w:eastAsia="zh-CN"/>
                      </w:rPr>
                    </w:rPrChange>
                  </w:rPr>
                  <w:delText>7</w:delText>
                </w:r>
              </w:del>
            </w:ins>
            <w:ins w:id="359" w:author="Chairman" w:date="2021-06-03T10:30:00Z">
              <w:del w:id="360" w:author="DONCIO" w:date="2021-09-08T16:00:00Z">
                <w:r w:rsidRPr="00BB44AF" w:rsidDel="00BB44AF">
                  <w:rPr>
                    <w:rFonts w:eastAsia="Calibri"/>
                    <w:sz w:val="18"/>
                    <w:szCs w:val="18"/>
                    <w:highlight w:val="yellow"/>
                    <w:lang w:eastAsia="zh-CN"/>
                    <w:rPrChange w:id="361" w:author="DONCIO" w:date="2021-09-08T16:00:00Z">
                      <w:rPr>
                        <w:rFonts w:eastAsia="Calibri"/>
                        <w:sz w:val="18"/>
                        <w:szCs w:val="18"/>
                        <w:lang w:eastAsia="zh-CN"/>
                      </w:rPr>
                    </w:rPrChange>
                  </w:rPr>
                  <w:delText>.2/8.2/8.7/47</w:delText>
                </w:r>
                <w:r w:rsidRPr="00BB44AF" w:rsidDel="00BB44AF">
                  <w:rPr>
                    <w:rFonts w:eastAsia="Calibri"/>
                    <w:sz w:val="18"/>
                    <w:szCs w:val="18"/>
                    <w:highlight w:val="yellow"/>
                    <w:lang w:eastAsia="zh-CN"/>
                    <w:rPrChange w:id="362" w:author="DONCIO" w:date="2021-09-08T16:00:00Z">
                      <w:rPr>
                        <w:rFonts w:eastAsia="Calibri"/>
                        <w:sz w:val="18"/>
                        <w:szCs w:val="18"/>
                        <w:lang w:eastAsia="zh-CN"/>
                      </w:rPr>
                    </w:rPrChange>
                  </w:rPr>
                  <w:br/>
                  <w:delText>25.3/15.9/15.1/60.6</w:delText>
                </w:r>
              </w:del>
            </w:ins>
            <w:ins w:id="363" w:author="DONCIO" w:date="2021-09-08T16:00:00Z">
              <w:r w:rsidR="00BB44AF" w:rsidRPr="00BB44AF">
                <w:rPr>
                  <w:rFonts w:eastAsia="Calibri"/>
                  <w:sz w:val="18"/>
                  <w:szCs w:val="18"/>
                  <w:highlight w:val="yellow"/>
                  <w:lang w:eastAsia="zh-CN"/>
                  <w:rPrChange w:id="364" w:author="DONCIO" w:date="2021-09-08T16:00:00Z">
                    <w:rPr>
                      <w:rFonts w:eastAsia="Calibri"/>
                      <w:sz w:val="18"/>
                      <w:szCs w:val="18"/>
                      <w:lang w:eastAsia="zh-CN"/>
                    </w:rPr>
                  </w:rPrChange>
                </w:rPr>
                <w:t>MHz</w:t>
              </w:r>
            </w:ins>
          </w:p>
        </w:tc>
        <w:tc>
          <w:tcPr>
            <w:tcW w:w="1418" w:type="dxa"/>
            <w:tcBorders>
              <w:top w:val="single" w:sz="6" w:space="0" w:color="000000"/>
              <w:left w:val="single" w:sz="6" w:space="0" w:color="000000"/>
              <w:bottom w:val="single" w:sz="6" w:space="0" w:color="000000"/>
              <w:right w:val="single" w:sz="6" w:space="0" w:color="000000"/>
            </w:tcBorders>
            <w:hideMark/>
            <w:tcPrChange w:id="365" w:author="Unknown" w:date="2021-06-03T10:33:00Z">
              <w:tcPr>
                <w:tcW w:w="1418" w:type="dxa"/>
                <w:gridSpan w:val="2"/>
                <w:tcBorders>
                  <w:top w:val="single" w:sz="6" w:space="0" w:color="000000"/>
                  <w:left w:val="single" w:sz="6" w:space="1" w:color="000000"/>
                  <w:bottom w:val="single" w:sz="6" w:space="0" w:color="000000"/>
                  <w:right w:val="single" w:sz="6" w:space="1" w:color="000000"/>
                </w:tcBorders>
                <w:hideMark/>
              </w:tcPr>
            </w:tcPrChange>
          </w:tcPr>
          <w:p w14:paraId="2A3AEECB" w14:textId="3A03BEE2" w:rsidR="00F723C1" w:rsidRPr="00F723C1" w:rsidRDefault="00BB44AF"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66" w:author="Chairman" w:date="2021-06-03T10:29:00Z"/>
                <w:rFonts w:eastAsia="Calibri"/>
                <w:sz w:val="18"/>
                <w:szCs w:val="18"/>
                <w:lang w:eastAsia="zh-CN"/>
              </w:rPr>
            </w:pPr>
            <w:ins w:id="367" w:author="DONCIO" w:date="2021-09-08T15:59:00Z">
              <w:r w:rsidRPr="00BB44AF">
                <w:rPr>
                  <w:rFonts w:eastAsia="Calibri"/>
                  <w:sz w:val="18"/>
                  <w:szCs w:val="18"/>
                  <w:highlight w:val="yellow"/>
                  <w:lang w:eastAsia="zh-CN"/>
                  <w:rPrChange w:id="368" w:author="DONCIO" w:date="2021-09-08T16:00:00Z">
                    <w:rPr>
                      <w:rFonts w:eastAsia="Calibri"/>
                      <w:sz w:val="18"/>
                      <w:szCs w:val="18"/>
                      <w:lang w:eastAsia="zh-CN"/>
                    </w:rPr>
                  </w:rPrChange>
                </w:rPr>
                <w:t>7.2/8.2/8.7/47</w:t>
              </w:r>
              <w:r w:rsidRPr="00BB44AF">
                <w:rPr>
                  <w:rFonts w:eastAsia="Calibri"/>
                  <w:sz w:val="18"/>
                  <w:szCs w:val="18"/>
                  <w:highlight w:val="yellow"/>
                  <w:lang w:eastAsia="zh-CN"/>
                  <w:rPrChange w:id="369" w:author="DONCIO" w:date="2021-09-08T16:00:00Z">
                    <w:rPr>
                      <w:rFonts w:eastAsia="Calibri"/>
                      <w:sz w:val="18"/>
                      <w:szCs w:val="18"/>
                      <w:lang w:eastAsia="zh-CN"/>
                    </w:rPr>
                  </w:rPrChange>
                </w:rPr>
                <w:br/>
                <w:t>25.3/15.9/15.1/60.6</w:t>
              </w:r>
            </w:ins>
            <w:ins w:id="370" w:author="Chairman" w:date="2021-06-03T10:32:00Z">
              <w:del w:id="371" w:author="DONCIO" w:date="2021-09-08T15:59:00Z">
                <w:r w:rsidR="00F723C1" w:rsidRPr="00BB44AF" w:rsidDel="00BB44AF">
                  <w:rPr>
                    <w:rFonts w:eastAsia="Calibri"/>
                    <w:sz w:val="18"/>
                    <w:szCs w:val="18"/>
                    <w:highlight w:val="yellow"/>
                    <w:lang w:eastAsia="zh-CN"/>
                    <w:rPrChange w:id="372" w:author="DONCIO" w:date="2021-09-08T16:00:00Z">
                      <w:rPr>
                        <w:lang w:eastAsia="zh-CN"/>
                      </w:rPr>
                    </w:rPrChange>
                  </w:rPr>
                  <w:delText>1-100</w:delText>
                </w:r>
              </w:del>
            </w:ins>
          </w:p>
        </w:tc>
        <w:tc>
          <w:tcPr>
            <w:tcW w:w="1417" w:type="dxa"/>
            <w:tcBorders>
              <w:top w:val="single" w:sz="6" w:space="0" w:color="000000"/>
              <w:left w:val="single" w:sz="6" w:space="0" w:color="000000"/>
              <w:bottom w:val="single" w:sz="6" w:space="0" w:color="000000"/>
              <w:right w:val="single" w:sz="6" w:space="0" w:color="000000"/>
            </w:tcBorders>
            <w:tcPrChange w:id="373" w:author="Unknown" w:date="2021-06-03T10:33:00Z">
              <w:tcPr>
                <w:tcW w:w="1417" w:type="dxa"/>
                <w:gridSpan w:val="2"/>
                <w:tcBorders>
                  <w:top w:val="single" w:sz="6" w:space="0" w:color="000000"/>
                  <w:left w:val="single" w:sz="6" w:space="1" w:color="000000"/>
                  <w:bottom w:val="single" w:sz="6" w:space="0" w:color="000000"/>
                  <w:right w:val="single" w:sz="6" w:space="1" w:color="000000"/>
                </w:tcBorders>
              </w:tcPr>
            </w:tcPrChange>
          </w:tcPr>
          <w:p w14:paraId="703E4AA3" w14:textId="77777777" w:rsidR="00F723C1" w:rsidRPr="00BB44AF" w:rsidRDefault="00BB44AF"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74" w:author="DONCIO" w:date="2021-09-08T16:02:00Z"/>
                <w:sz w:val="18"/>
                <w:szCs w:val="18"/>
                <w:highlight w:val="yellow"/>
                <w:lang w:eastAsia="zh-CN"/>
                <w:rPrChange w:id="375" w:author="DONCIO" w:date="2021-09-08T16:02:00Z">
                  <w:rPr>
                    <w:ins w:id="376" w:author="DONCIO" w:date="2021-09-08T16:02:00Z"/>
                    <w:sz w:val="18"/>
                    <w:szCs w:val="18"/>
                    <w:lang w:eastAsia="zh-CN"/>
                  </w:rPr>
                </w:rPrChange>
              </w:rPr>
            </w:pPr>
            <w:ins w:id="377" w:author="DONCIO" w:date="2021-09-08T16:02:00Z">
              <w:r w:rsidRPr="00BB44AF">
                <w:rPr>
                  <w:sz w:val="18"/>
                  <w:szCs w:val="18"/>
                  <w:highlight w:val="yellow"/>
                  <w:lang w:eastAsia="zh-CN"/>
                  <w:rPrChange w:id="378" w:author="DONCIO" w:date="2021-09-08T16:02:00Z">
                    <w:rPr>
                      <w:sz w:val="18"/>
                      <w:szCs w:val="18"/>
                      <w:lang w:eastAsia="zh-CN"/>
                    </w:rPr>
                  </w:rPrChange>
                </w:rPr>
                <w:t>1-100</w:t>
              </w:r>
            </w:ins>
          </w:p>
          <w:p w14:paraId="31E7B2D2" w14:textId="3BC74503" w:rsidR="00BB44AF" w:rsidRPr="00F723C1" w:rsidRDefault="00BB44AF"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79" w:author="Chairman" w:date="2021-06-03T10:29:00Z"/>
                <w:sz w:val="18"/>
                <w:szCs w:val="18"/>
                <w:lang w:eastAsia="zh-CN"/>
              </w:rPr>
            </w:pPr>
            <w:ins w:id="380" w:author="DONCIO" w:date="2021-09-08T16:02:00Z">
              <w:r w:rsidRPr="00BB44AF">
                <w:rPr>
                  <w:sz w:val="18"/>
                  <w:szCs w:val="18"/>
                  <w:highlight w:val="yellow"/>
                  <w:lang w:eastAsia="zh-CN"/>
                  <w:rPrChange w:id="381" w:author="DONCIO" w:date="2021-09-08T16:02:00Z">
                    <w:rPr>
                      <w:sz w:val="18"/>
                      <w:szCs w:val="18"/>
                      <w:lang w:eastAsia="zh-CN"/>
                    </w:rPr>
                  </w:rPrChange>
                </w:rPr>
                <w:t>5-210</w:t>
              </w:r>
            </w:ins>
          </w:p>
        </w:tc>
        <w:tc>
          <w:tcPr>
            <w:tcW w:w="1418" w:type="dxa"/>
            <w:tcBorders>
              <w:top w:val="single" w:sz="6" w:space="0" w:color="000000"/>
              <w:left w:val="single" w:sz="6" w:space="0" w:color="000000"/>
              <w:bottom w:val="single" w:sz="6" w:space="0" w:color="000000"/>
              <w:right w:val="single" w:sz="6" w:space="0" w:color="000000"/>
            </w:tcBorders>
            <w:tcPrChange w:id="382" w:author="Unknown" w:date="2021-06-03T10:33:00Z">
              <w:tcPr>
                <w:tcW w:w="1418" w:type="dxa"/>
                <w:tcBorders>
                  <w:top w:val="single" w:sz="6" w:space="0" w:color="000000"/>
                  <w:left w:val="single" w:sz="6" w:space="1" w:color="000000"/>
                  <w:bottom w:val="single" w:sz="6" w:space="0" w:color="000000"/>
                  <w:right w:val="single" w:sz="6" w:space="1" w:color="000000"/>
                </w:tcBorders>
              </w:tcPr>
            </w:tcPrChange>
          </w:tcPr>
          <w:p w14:paraId="7031F5B6" w14:textId="77777777" w:rsidR="00F723C1" w:rsidRPr="00BB44AF" w:rsidRDefault="00BB44AF"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83" w:author="DONCIO" w:date="2021-09-08T16:06:00Z"/>
                <w:rFonts w:eastAsia="Calibri"/>
                <w:sz w:val="18"/>
                <w:szCs w:val="18"/>
                <w:highlight w:val="yellow"/>
                <w:lang w:eastAsia="zh-CN"/>
                <w:rPrChange w:id="384" w:author="DONCIO" w:date="2021-09-08T16:07:00Z">
                  <w:rPr>
                    <w:ins w:id="385" w:author="DONCIO" w:date="2021-09-08T16:06:00Z"/>
                    <w:rFonts w:eastAsia="Calibri"/>
                    <w:sz w:val="18"/>
                    <w:szCs w:val="18"/>
                    <w:lang w:eastAsia="zh-CN"/>
                  </w:rPr>
                </w:rPrChange>
              </w:rPr>
            </w:pPr>
            <w:ins w:id="386" w:author="DONCIO" w:date="2021-09-08T16:05:00Z">
              <w:r w:rsidRPr="00BB44AF">
                <w:rPr>
                  <w:rFonts w:eastAsia="Calibri"/>
                  <w:sz w:val="18"/>
                  <w:szCs w:val="18"/>
                  <w:highlight w:val="yellow"/>
                  <w:lang w:eastAsia="zh-CN"/>
                  <w:rPrChange w:id="387" w:author="DONCIO" w:date="2021-09-08T16:07:00Z">
                    <w:rPr>
                      <w:rFonts w:eastAsia="Calibri"/>
                      <w:sz w:val="18"/>
                      <w:szCs w:val="18"/>
                      <w:lang w:eastAsia="zh-CN"/>
                    </w:rPr>
                  </w:rPrChange>
                </w:rPr>
                <w:t>0.5-</w:t>
              </w:r>
            </w:ins>
            <w:ins w:id="388" w:author="DONCIO" w:date="2021-09-08T16:06:00Z">
              <w:r w:rsidRPr="00BB44AF">
                <w:rPr>
                  <w:rFonts w:eastAsia="Calibri"/>
                  <w:sz w:val="18"/>
                  <w:szCs w:val="18"/>
                  <w:highlight w:val="yellow"/>
                  <w:lang w:eastAsia="zh-CN"/>
                  <w:rPrChange w:id="389" w:author="DONCIO" w:date="2021-09-08T16:07:00Z">
                    <w:rPr>
                      <w:rFonts w:eastAsia="Calibri"/>
                      <w:sz w:val="18"/>
                      <w:szCs w:val="18"/>
                      <w:lang w:eastAsia="zh-CN"/>
                    </w:rPr>
                  </w:rPrChange>
                </w:rPr>
                <w:t>2</w:t>
              </w:r>
            </w:ins>
          </w:p>
          <w:p w14:paraId="20C3EA4C" w14:textId="413E644C" w:rsidR="00BB44AF" w:rsidRPr="00F723C1" w:rsidRDefault="00BB44AF"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90" w:author="Chairman" w:date="2021-06-03T10:29:00Z"/>
                <w:rFonts w:eastAsia="Calibri"/>
                <w:sz w:val="18"/>
                <w:szCs w:val="18"/>
                <w:lang w:eastAsia="zh-CN"/>
              </w:rPr>
            </w:pPr>
            <w:ins w:id="391" w:author="DONCIO" w:date="2021-09-08T16:06:00Z">
              <w:r w:rsidRPr="00BB44AF">
                <w:rPr>
                  <w:rFonts w:eastAsia="Calibri"/>
                  <w:sz w:val="18"/>
                  <w:szCs w:val="18"/>
                  <w:highlight w:val="yellow"/>
                  <w:lang w:eastAsia="zh-CN"/>
                  <w:rPrChange w:id="392" w:author="DONCIO" w:date="2021-09-08T16:07:00Z">
                    <w:rPr>
                      <w:rFonts w:eastAsia="Calibri"/>
                      <w:sz w:val="18"/>
                      <w:szCs w:val="18"/>
                      <w:lang w:eastAsia="zh-CN"/>
                    </w:rPr>
                  </w:rPrChange>
                </w:rPr>
                <w:t>4-20</w:t>
              </w:r>
            </w:ins>
          </w:p>
        </w:tc>
      </w:tr>
      <w:tr w:rsidR="00F723C1" w:rsidRPr="00F723C1" w14:paraId="1C57E7D3" w14:textId="77777777" w:rsidTr="00F723C1">
        <w:trPr>
          <w:jc w:val="center"/>
          <w:ins w:id="393" w:author="Chairman" w:date="2021-06-03T10:20: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D026DC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394" w:author="Chairman" w:date="2021-06-03T10:20:00Z"/>
                <w:rFonts w:eastAsia="Calibri"/>
                <w:sz w:val="18"/>
                <w:szCs w:val="18"/>
                <w:lang w:eastAsia="zh-CN"/>
              </w:rPr>
            </w:pPr>
            <w:ins w:id="395" w:author="Chairman" w:date="2021-06-03T10:20:00Z">
              <w:r w:rsidRPr="00F723C1">
                <w:rPr>
                  <w:rFonts w:eastAsia="Calibri"/>
                  <w:sz w:val="18"/>
                  <w:szCs w:val="18"/>
                  <w:lang w:eastAsia="zh-CN"/>
                </w:rPr>
                <w:t>Antenna pattern type (pencil, fan, cosecant-squared, etc.)</w:t>
              </w:r>
            </w:ins>
          </w:p>
        </w:tc>
        <w:tc>
          <w:tcPr>
            <w:tcW w:w="850" w:type="dxa"/>
            <w:tcBorders>
              <w:top w:val="single" w:sz="6" w:space="0" w:color="000000"/>
              <w:left w:val="single" w:sz="6" w:space="0" w:color="000000"/>
              <w:bottom w:val="single" w:sz="6" w:space="0" w:color="000000"/>
              <w:right w:val="single" w:sz="6" w:space="0" w:color="000000"/>
            </w:tcBorders>
          </w:tcPr>
          <w:p w14:paraId="613B5FF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96" w:author="Chairman" w:date="2021-06-03T10:20:00Z"/>
                <w:rFonts w:eastAsia="Calibri"/>
                <w:sz w:val="18"/>
                <w:szCs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3DDE32F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97" w:author="Chairman" w:date="2021-06-03T10:20:00Z"/>
                <w:rFonts w:eastAsia="Calibri"/>
                <w:sz w:val="18"/>
                <w:szCs w:val="18"/>
                <w:lang w:eastAsia="zh-CN"/>
              </w:rPr>
            </w:pPr>
            <w:ins w:id="398" w:author="Chairman" w:date="2021-06-03T10:20:00Z">
              <w:r w:rsidRPr="00F723C1">
                <w:rPr>
                  <w:rFonts w:eastAsia="Calibri"/>
                  <w:sz w:val="18"/>
                  <w:szCs w:val="18"/>
                  <w:lang w:eastAsia="zh-CN"/>
                </w:rPr>
                <w:t>Fan</w:t>
              </w:r>
            </w:ins>
          </w:p>
        </w:tc>
        <w:tc>
          <w:tcPr>
            <w:tcW w:w="1417" w:type="dxa"/>
            <w:tcBorders>
              <w:top w:val="single" w:sz="6" w:space="0" w:color="000000"/>
              <w:left w:val="single" w:sz="6" w:space="0" w:color="000000"/>
              <w:bottom w:val="single" w:sz="6" w:space="0" w:color="000000"/>
              <w:right w:val="single" w:sz="6" w:space="0" w:color="000000"/>
            </w:tcBorders>
            <w:hideMark/>
          </w:tcPr>
          <w:p w14:paraId="10562791" w14:textId="7EA118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99" w:author="Chairman" w:date="2021-06-03T10:20:00Z"/>
                <w:rFonts w:eastAsia="Calibri"/>
                <w:sz w:val="18"/>
                <w:szCs w:val="18"/>
                <w:lang w:eastAsia="zh-CN"/>
              </w:rPr>
            </w:pPr>
            <w:ins w:id="400" w:author="Chairman" w:date="2021-06-03T10:20:00Z">
              <w:del w:id="401" w:author="DONCIO" w:date="2021-09-08T16:02:00Z">
                <w:r w:rsidRPr="00BB44AF" w:rsidDel="00BB44AF">
                  <w:rPr>
                    <w:rFonts w:eastAsia="Calibri"/>
                    <w:sz w:val="18"/>
                    <w:szCs w:val="18"/>
                    <w:highlight w:val="yellow"/>
                    <w:lang w:eastAsia="zh-CN"/>
                    <w:rPrChange w:id="402" w:author="DONCIO" w:date="2021-09-08T16:04:00Z">
                      <w:rPr>
                        <w:lang w:eastAsia="zh-CN"/>
                      </w:rPr>
                    </w:rPrChange>
                  </w:rPr>
                  <w:delText>5-210</w:delText>
                </w:r>
              </w:del>
            </w:ins>
            <w:ins w:id="403" w:author="DONCIO" w:date="2021-09-08T16:02:00Z">
              <w:r w:rsidR="00BB44AF" w:rsidRPr="00BB44AF">
                <w:rPr>
                  <w:rFonts w:eastAsia="Calibri"/>
                  <w:sz w:val="18"/>
                  <w:szCs w:val="18"/>
                  <w:highlight w:val="yellow"/>
                  <w:lang w:eastAsia="zh-CN"/>
                  <w:rPrChange w:id="404" w:author="DONCIO" w:date="2021-09-08T16:04:00Z">
                    <w:rPr>
                      <w:rFonts w:eastAsia="Calibri"/>
                      <w:sz w:val="18"/>
                      <w:szCs w:val="18"/>
                      <w:lang w:eastAsia="zh-CN"/>
                    </w:rPr>
                  </w:rPrChange>
                </w:rPr>
                <w:t>Pencil</w:t>
              </w:r>
            </w:ins>
          </w:p>
        </w:tc>
        <w:tc>
          <w:tcPr>
            <w:tcW w:w="1418" w:type="dxa"/>
            <w:tcBorders>
              <w:top w:val="single" w:sz="6" w:space="0" w:color="000000"/>
              <w:left w:val="single" w:sz="6" w:space="0" w:color="000000"/>
              <w:bottom w:val="single" w:sz="6" w:space="0" w:color="000000"/>
              <w:right w:val="single" w:sz="6" w:space="0" w:color="000000"/>
            </w:tcBorders>
            <w:hideMark/>
          </w:tcPr>
          <w:p w14:paraId="5438A67D" w14:textId="26480045"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05" w:author="Chairman" w:date="2021-06-03T10:20:00Z"/>
                <w:sz w:val="18"/>
                <w:szCs w:val="18"/>
                <w:lang w:eastAsia="zh-CN"/>
              </w:rPr>
            </w:pPr>
            <w:ins w:id="406" w:author="Chairman" w:date="2021-06-03T10:20:00Z">
              <w:del w:id="407" w:author="DONCIO" w:date="2021-09-08T16:06:00Z">
                <w:r w:rsidRPr="00BB44AF" w:rsidDel="00BB44AF">
                  <w:rPr>
                    <w:rFonts w:eastAsia="Calibri"/>
                    <w:sz w:val="18"/>
                    <w:szCs w:val="18"/>
                    <w:highlight w:val="yellow"/>
                    <w:lang w:eastAsia="zh-CN"/>
                    <w:rPrChange w:id="408" w:author="DONCIO" w:date="2021-09-08T16:07:00Z">
                      <w:rPr>
                        <w:lang w:eastAsia="zh-CN"/>
                      </w:rPr>
                    </w:rPrChange>
                  </w:rPr>
                  <w:delText>4-20</w:delText>
                </w:r>
              </w:del>
            </w:ins>
            <w:ins w:id="409" w:author="DONCIO" w:date="2021-09-08T16:06:00Z">
              <w:r w:rsidR="00BB44AF" w:rsidRPr="00BB44AF">
                <w:rPr>
                  <w:rFonts w:eastAsia="Calibri"/>
                  <w:sz w:val="18"/>
                  <w:szCs w:val="18"/>
                  <w:highlight w:val="yellow"/>
                  <w:lang w:eastAsia="zh-CN"/>
                  <w:rPrChange w:id="410" w:author="DONCIO" w:date="2021-09-08T16:07:00Z">
                    <w:rPr>
                      <w:rFonts w:eastAsia="Calibri"/>
                      <w:sz w:val="18"/>
                      <w:szCs w:val="18"/>
                      <w:lang w:eastAsia="zh-CN"/>
                    </w:rPr>
                  </w:rPrChange>
                </w:rPr>
                <w:t>Pencil</w:t>
              </w:r>
            </w:ins>
          </w:p>
        </w:tc>
      </w:tr>
      <w:tr w:rsidR="00F723C1" w:rsidRPr="00F723C1" w14:paraId="43D6A353" w14:textId="77777777" w:rsidTr="00F723C1">
        <w:trPr>
          <w:jc w:val="center"/>
          <w:ins w:id="411" w:author="Chairman" w:date="2021-06-03T10:20: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365380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412" w:author="Chairman" w:date="2021-06-03T10:20:00Z"/>
                <w:rFonts w:eastAsia="Calibri"/>
                <w:sz w:val="18"/>
                <w:szCs w:val="18"/>
                <w:lang w:eastAsia="zh-CN"/>
              </w:rPr>
            </w:pPr>
            <w:ins w:id="413" w:author="Chairman" w:date="2021-06-03T10:20:00Z">
              <w:r w:rsidRPr="00F723C1">
                <w:rPr>
                  <w:rFonts w:eastAsia="Calibri"/>
                  <w:sz w:val="18"/>
                  <w:szCs w:val="18"/>
                  <w:lang w:eastAsia="zh-CN"/>
                </w:rPr>
                <w:t>Antenna type (reflector, phased array, slotted array, etc.)</w:t>
              </w:r>
            </w:ins>
          </w:p>
        </w:tc>
        <w:tc>
          <w:tcPr>
            <w:tcW w:w="850" w:type="dxa"/>
            <w:tcBorders>
              <w:top w:val="single" w:sz="6" w:space="0" w:color="000000"/>
              <w:left w:val="single" w:sz="6" w:space="0" w:color="000000"/>
              <w:bottom w:val="single" w:sz="6" w:space="0" w:color="000000"/>
              <w:right w:val="single" w:sz="6" w:space="0" w:color="000000"/>
            </w:tcBorders>
          </w:tcPr>
          <w:p w14:paraId="0D23757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14" w:author="Chairman" w:date="2021-06-03T10:20:00Z"/>
                <w:rFonts w:eastAsia="Calibri"/>
                <w:sz w:val="18"/>
                <w:szCs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45DC85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15" w:author="Chairman" w:date="2021-06-03T10:20:00Z"/>
                <w:rFonts w:eastAsia="Calibri"/>
                <w:sz w:val="18"/>
                <w:szCs w:val="18"/>
                <w:lang w:eastAsia="zh-CN"/>
              </w:rPr>
            </w:pPr>
            <w:ins w:id="416" w:author="Chairman" w:date="2021-06-03T10:20:00Z">
              <w:r w:rsidRPr="00F723C1">
                <w:rPr>
                  <w:rFonts w:eastAsia="Calibri"/>
                  <w:sz w:val="18"/>
                  <w:szCs w:val="18"/>
                  <w:lang w:eastAsia="zh-CN"/>
                </w:rPr>
                <w:t>Phased array</w:t>
              </w:r>
            </w:ins>
          </w:p>
        </w:tc>
        <w:tc>
          <w:tcPr>
            <w:tcW w:w="1417" w:type="dxa"/>
            <w:tcBorders>
              <w:top w:val="single" w:sz="6" w:space="0" w:color="000000"/>
              <w:left w:val="single" w:sz="6" w:space="0" w:color="000000"/>
              <w:bottom w:val="single" w:sz="6" w:space="0" w:color="000000"/>
              <w:right w:val="single" w:sz="6" w:space="0" w:color="000000"/>
            </w:tcBorders>
            <w:hideMark/>
          </w:tcPr>
          <w:p w14:paraId="3CDCA733" w14:textId="39E3DAB1"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17" w:author="Chairman" w:date="2021-06-03T10:20:00Z"/>
                <w:rFonts w:eastAsia="Calibri"/>
                <w:sz w:val="18"/>
                <w:szCs w:val="18"/>
                <w:lang w:eastAsia="zh-CN"/>
              </w:rPr>
            </w:pPr>
            <w:ins w:id="418" w:author="Chairman" w:date="2021-06-03T10:20:00Z">
              <w:del w:id="419" w:author="DONCIO" w:date="2021-09-08T16:03:00Z">
                <w:r w:rsidRPr="00BB44AF" w:rsidDel="00BB44AF">
                  <w:rPr>
                    <w:rFonts w:eastAsia="Calibri"/>
                    <w:sz w:val="18"/>
                    <w:szCs w:val="18"/>
                    <w:highlight w:val="yellow"/>
                    <w:lang w:eastAsia="zh-CN"/>
                    <w:rPrChange w:id="420" w:author="DONCIO" w:date="2021-09-08T16:04:00Z">
                      <w:rPr>
                        <w:lang w:eastAsia="zh-CN"/>
                      </w:rPr>
                    </w:rPrChange>
                  </w:rPr>
                  <w:delText>Pencil</w:delText>
                </w:r>
              </w:del>
            </w:ins>
            <w:ins w:id="421" w:author="DONCIO" w:date="2021-09-08T16:03:00Z">
              <w:r w:rsidR="00BB44AF" w:rsidRPr="00BB44AF">
                <w:rPr>
                  <w:rFonts w:eastAsia="Calibri"/>
                  <w:sz w:val="18"/>
                  <w:szCs w:val="18"/>
                  <w:highlight w:val="yellow"/>
                  <w:lang w:eastAsia="zh-CN"/>
                  <w:rPrChange w:id="422" w:author="DONCIO" w:date="2021-09-08T16:04:00Z">
                    <w:rPr>
                      <w:rFonts w:eastAsia="Calibri"/>
                      <w:sz w:val="18"/>
                      <w:szCs w:val="18"/>
                      <w:lang w:eastAsia="zh-CN"/>
                    </w:rPr>
                  </w:rPrChange>
                </w:rPr>
                <w:t>Parabolic</w:t>
              </w:r>
            </w:ins>
          </w:p>
        </w:tc>
        <w:tc>
          <w:tcPr>
            <w:tcW w:w="1418" w:type="dxa"/>
            <w:tcBorders>
              <w:top w:val="single" w:sz="6" w:space="0" w:color="000000"/>
              <w:left w:val="single" w:sz="6" w:space="0" w:color="000000"/>
              <w:bottom w:val="single" w:sz="6" w:space="0" w:color="000000"/>
              <w:right w:val="single" w:sz="6" w:space="0" w:color="000000"/>
            </w:tcBorders>
            <w:hideMark/>
          </w:tcPr>
          <w:p w14:paraId="78071C53" w14:textId="1E8E61C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23" w:author="Chairman" w:date="2021-06-03T10:20:00Z"/>
                <w:sz w:val="18"/>
                <w:szCs w:val="18"/>
                <w:lang w:eastAsia="zh-CN"/>
              </w:rPr>
            </w:pPr>
            <w:ins w:id="424" w:author="Chairman" w:date="2021-06-03T10:20:00Z">
              <w:del w:id="425" w:author="DONCIO" w:date="2021-09-08T16:06:00Z">
                <w:r w:rsidRPr="00BB44AF" w:rsidDel="00BB44AF">
                  <w:rPr>
                    <w:rFonts w:eastAsia="Calibri"/>
                    <w:sz w:val="18"/>
                    <w:szCs w:val="18"/>
                    <w:highlight w:val="yellow"/>
                    <w:lang w:eastAsia="zh-CN"/>
                    <w:rPrChange w:id="426" w:author="DONCIO" w:date="2021-09-08T16:07:00Z">
                      <w:rPr>
                        <w:lang w:eastAsia="zh-CN"/>
                      </w:rPr>
                    </w:rPrChange>
                  </w:rPr>
                  <w:delText>Pencil</w:delText>
                </w:r>
              </w:del>
            </w:ins>
            <w:ins w:id="427" w:author="DONCIO" w:date="2021-09-08T16:06:00Z">
              <w:r w:rsidR="00BB44AF" w:rsidRPr="00BB44AF">
                <w:rPr>
                  <w:rFonts w:eastAsia="Calibri"/>
                  <w:sz w:val="18"/>
                  <w:szCs w:val="18"/>
                  <w:highlight w:val="yellow"/>
                  <w:lang w:eastAsia="zh-CN"/>
                  <w:rPrChange w:id="428" w:author="DONCIO" w:date="2021-09-08T16:07:00Z">
                    <w:rPr>
                      <w:rFonts w:eastAsia="Calibri"/>
                      <w:sz w:val="18"/>
                      <w:szCs w:val="18"/>
                      <w:lang w:eastAsia="zh-CN"/>
                    </w:rPr>
                  </w:rPrChange>
                </w:rPr>
                <w:t>Parabolic, Ca</w:t>
              </w:r>
            </w:ins>
            <w:ins w:id="429" w:author="DONCIO" w:date="2021-09-08T16:07:00Z">
              <w:r w:rsidR="00BB44AF" w:rsidRPr="00BB44AF">
                <w:rPr>
                  <w:rFonts w:eastAsia="Calibri"/>
                  <w:sz w:val="18"/>
                  <w:szCs w:val="18"/>
                  <w:highlight w:val="yellow"/>
                  <w:lang w:eastAsia="zh-CN"/>
                  <w:rPrChange w:id="430" w:author="DONCIO" w:date="2021-09-08T16:07:00Z">
                    <w:rPr>
                      <w:rFonts w:eastAsia="Calibri"/>
                      <w:sz w:val="18"/>
                      <w:szCs w:val="18"/>
                      <w:lang w:eastAsia="zh-CN"/>
                    </w:rPr>
                  </w:rPrChange>
                </w:rPr>
                <w:t>ssegrain Feed</w:t>
              </w:r>
            </w:ins>
          </w:p>
        </w:tc>
      </w:tr>
      <w:tr w:rsidR="00F723C1" w:rsidRPr="00F723C1" w14:paraId="20A30B80" w14:textId="77777777" w:rsidTr="00F723C1">
        <w:trPr>
          <w:jc w:val="center"/>
          <w:ins w:id="431" w:author="Chairman" w:date="2021-06-03T10:21: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C4474B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432" w:author="Chairman" w:date="2021-06-03T10:21:00Z"/>
                <w:rFonts w:eastAsia="Calibri"/>
                <w:sz w:val="18"/>
                <w:szCs w:val="18"/>
                <w:lang w:eastAsia="zh-CN"/>
              </w:rPr>
            </w:pPr>
            <w:ins w:id="433" w:author="Chairman" w:date="2021-06-03T10:21:00Z">
              <w:r w:rsidRPr="00F723C1">
                <w:rPr>
                  <w:rFonts w:eastAsia="Calibri"/>
                  <w:sz w:val="18"/>
                  <w:szCs w:val="18"/>
                  <w:lang w:eastAsia="zh-CN"/>
                </w:rPr>
                <w:t>Antenna polarization</w:t>
              </w:r>
            </w:ins>
          </w:p>
        </w:tc>
        <w:tc>
          <w:tcPr>
            <w:tcW w:w="850" w:type="dxa"/>
            <w:tcBorders>
              <w:top w:val="single" w:sz="6" w:space="0" w:color="000000"/>
              <w:left w:val="single" w:sz="6" w:space="0" w:color="000000"/>
              <w:bottom w:val="single" w:sz="6" w:space="0" w:color="000000"/>
              <w:right w:val="single" w:sz="6" w:space="0" w:color="000000"/>
            </w:tcBorders>
          </w:tcPr>
          <w:p w14:paraId="093DF72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34" w:author="Chairman" w:date="2021-06-03T10:21:00Z"/>
                <w:rFonts w:eastAsia="Calibri"/>
                <w:sz w:val="18"/>
                <w:szCs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93F843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35" w:author="Chairman" w:date="2021-06-03T10:21:00Z"/>
                <w:rFonts w:eastAsia="Calibri"/>
                <w:sz w:val="18"/>
                <w:szCs w:val="18"/>
                <w:lang w:eastAsia="zh-CN"/>
              </w:rPr>
            </w:pPr>
            <w:ins w:id="436" w:author="Chairman" w:date="2021-06-03T10:21:00Z">
              <w:r w:rsidRPr="00F723C1">
                <w:rPr>
                  <w:rFonts w:eastAsia="Calibri"/>
                  <w:sz w:val="18"/>
                  <w:szCs w:val="18"/>
                  <w:lang w:eastAsia="zh-CN"/>
                  <w:rPrChange w:id="437" w:author="Unknown" w:date="2021-06-03T10:21:00Z">
                    <w:rPr>
                      <w:lang w:eastAsia="zh-CN"/>
                    </w:rPr>
                  </w:rPrChange>
                </w:rPr>
                <w:t>Vertical</w:t>
              </w:r>
            </w:ins>
          </w:p>
        </w:tc>
        <w:tc>
          <w:tcPr>
            <w:tcW w:w="1417" w:type="dxa"/>
            <w:tcBorders>
              <w:top w:val="single" w:sz="6" w:space="0" w:color="000000"/>
              <w:left w:val="single" w:sz="6" w:space="0" w:color="000000"/>
              <w:bottom w:val="single" w:sz="6" w:space="0" w:color="000000"/>
              <w:right w:val="single" w:sz="6" w:space="0" w:color="000000"/>
            </w:tcBorders>
            <w:hideMark/>
          </w:tcPr>
          <w:p w14:paraId="04C0CF5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38" w:author="Chairman" w:date="2021-06-03T10:21:00Z"/>
                <w:sz w:val="18"/>
                <w:szCs w:val="18"/>
                <w:lang w:eastAsia="zh-CN"/>
              </w:rPr>
            </w:pPr>
            <w:ins w:id="439" w:author="Chairman" w:date="2021-06-03T10:21:00Z">
              <w:r w:rsidRPr="00F723C1">
                <w:rPr>
                  <w:rFonts w:eastAsia="Calibri"/>
                  <w:sz w:val="18"/>
                  <w:szCs w:val="18"/>
                  <w:lang w:eastAsia="zh-CN"/>
                  <w:rPrChange w:id="440" w:author="Unknown" w:date="2021-06-03T10:21:00Z">
                    <w:rPr>
                      <w:lang w:eastAsia="zh-CN"/>
                    </w:rPr>
                  </w:rPrChange>
                </w:rPr>
                <w:t>Left-hand Circular</w:t>
              </w:r>
            </w:ins>
          </w:p>
        </w:tc>
        <w:tc>
          <w:tcPr>
            <w:tcW w:w="1418" w:type="dxa"/>
            <w:tcBorders>
              <w:top w:val="single" w:sz="6" w:space="0" w:color="000000"/>
              <w:left w:val="single" w:sz="6" w:space="0" w:color="000000"/>
              <w:bottom w:val="single" w:sz="6" w:space="0" w:color="000000"/>
              <w:right w:val="single" w:sz="6" w:space="0" w:color="000000"/>
            </w:tcBorders>
            <w:hideMark/>
          </w:tcPr>
          <w:p w14:paraId="73DDD78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41" w:author="Chairman" w:date="2021-06-03T10:21:00Z"/>
                <w:rFonts w:eastAsia="Calibri"/>
                <w:sz w:val="18"/>
                <w:szCs w:val="18"/>
                <w:lang w:eastAsia="zh-CN"/>
              </w:rPr>
            </w:pPr>
            <w:ins w:id="442" w:author="Chairman" w:date="2021-06-03T10:21:00Z">
              <w:r w:rsidRPr="00F723C1">
                <w:rPr>
                  <w:rFonts w:eastAsia="Calibri"/>
                  <w:sz w:val="18"/>
                  <w:szCs w:val="18"/>
                  <w:lang w:eastAsia="zh-CN"/>
                  <w:rPrChange w:id="443" w:author="Unknown" w:date="2021-06-03T10:21:00Z">
                    <w:rPr>
                      <w:lang w:eastAsia="zh-CN"/>
                    </w:rPr>
                  </w:rPrChange>
                </w:rPr>
                <w:t>Vertical Linear, LHC</w:t>
              </w:r>
            </w:ins>
          </w:p>
        </w:tc>
      </w:tr>
      <w:tr w:rsidR="00F723C1" w:rsidRPr="00F723C1" w14:paraId="5A5BDFD7" w14:textId="77777777" w:rsidTr="00F723C1">
        <w:trPr>
          <w:jc w:val="center"/>
          <w:ins w:id="444" w:author="Chairman" w:date="2021-06-03T10:21: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9FCE7D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445" w:author="Chairman" w:date="2021-06-03T10:21:00Z"/>
                <w:rFonts w:eastAsia="Calibri"/>
                <w:sz w:val="18"/>
                <w:szCs w:val="18"/>
                <w:lang w:eastAsia="zh-CN"/>
              </w:rPr>
            </w:pPr>
            <w:ins w:id="446" w:author="Chairman" w:date="2021-06-03T10:21:00Z">
              <w:r w:rsidRPr="00F723C1">
                <w:rPr>
                  <w:rFonts w:eastAsia="Calibri"/>
                  <w:sz w:val="18"/>
                  <w:szCs w:val="18"/>
                  <w:lang w:eastAsia="zh-CN"/>
                </w:rPr>
                <w:t>Antenna main beam gain</w:t>
              </w:r>
            </w:ins>
          </w:p>
        </w:tc>
        <w:tc>
          <w:tcPr>
            <w:tcW w:w="850" w:type="dxa"/>
            <w:tcBorders>
              <w:top w:val="single" w:sz="6" w:space="0" w:color="000000"/>
              <w:left w:val="single" w:sz="6" w:space="0" w:color="000000"/>
              <w:bottom w:val="single" w:sz="6" w:space="0" w:color="000000"/>
              <w:right w:val="single" w:sz="6" w:space="0" w:color="000000"/>
            </w:tcBorders>
            <w:hideMark/>
          </w:tcPr>
          <w:p w14:paraId="66581C9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47" w:author="Chairman" w:date="2021-06-03T10:21:00Z"/>
                <w:rFonts w:eastAsia="Calibri"/>
                <w:sz w:val="18"/>
                <w:szCs w:val="18"/>
                <w:lang w:eastAsia="zh-CN"/>
              </w:rPr>
            </w:pPr>
            <w:proofErr w:type="spellStart"/>
            <w:ins w:id="448" w:author="Chairman" w:date="2021-06-03T10:21:00Z">
              <w:r w:rsidRPr="00F723C1">
                <w:rPr>
                  <w:rFonts w:eastAsia="Calibri"/>
                  <w:sz w:val="18"/>
                  <w:szCs w:val="18"/>
                  <w:lang w:eastAsia="zh-CN"/>
                </w:rPr>
                <w:t>dBi</w:t>
              </w:r>
              <w:proofErr w:type="spellEnd"/>
            </w:ins>
          </w:p>
        </w:tc>
        <w:tc>
          <w:tcPr>
            <w:tcW w:w="1418" w:type="dxa"/>
            <w:tcBorders>
              <w:top w:val="single" w:sz="6" w:space="0" w:color="000000"/>
              <w:left w:val="single" w:sz="6" w:space="0" w:color="000000"/>
              <w:bottom w:val="single" w:sz="6" w:space="0" w:color="000000"/>
              <w:right w:val="single" w:sz="6" w:space="0" w:color="000000"/>
            </w:tcBorders>
            <w:hideMark/>
          </w:tcPr>
          <w:p w14:paraId="5D4DD11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49" w:author="Chairman" w:date="2021-06-03T10:21:00Z"/>
                <w:rFonts w:eastAsia="Calibri"/>
                <w:sz w:val="18"/>
                <w:szCs w:val="18"/>
                <w:lang w:eastAsia="zh-CN"/>
              </w:rPr>
            </w:pPr>
            <w:ins w:id="450" w:author="Chairman" w:date="2021-06-03T10:21:00Z">
              <w:r w:rsidRPr="00F723C1">
                <w:rPr>
                  <w:rFonts w:eastAsia="Calibri"/>
                  <w:sz w:val="18"/>
                  <w:szCs w:val="18"/>
                  <w:lang w:eastAsia="zh-CN"/>
                  <w:rPrChange w:id="451" w:author="Unknown" w:date="2021-06-03T10:21:00Z">
                    <w:rPr>
                      <w:lang w:eastAsia="zh-CN"/>
                    </w:rPr>
                  </w:rPrChange>
                </w:rPr>
                <w:t>22</w:t>
              </w:r>
            </w:ins>
          </w:p>
        </w:tc>
        <w:tc>
          <w:tcPr>
            <w:tcW w:w="1417" w:type="dxa"/>
            <w:tcBorders>
              <w:top w:val="single" w:sz="6" w:space="0" w:color="000000"/>
              <w:left w:val="single" w:sz="6" w:space="0" w:color="000000"/>
              <w:bottom w:val="single" w:sz="6" w:space="0" w:color="000000"/>
              <w:right w:val="single" w:sz="6" w:space="0" w:color="000000"/>
            </w:tcBorders>
            <w:hideMark/>
          </w:tcPr>
          <w:p w14:paraId="0D5BC32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52" w:author="Chairman" w:date="2021-06-03T10:21:00Z"/>
                <w:sz w:val="18"/>
                <w:szCs w:val="18"/>
                <w:lang w:eastAsia="zh-CN"/>
              </w:rPr>
            </w:pPr>
            <w:ins w:id="453" w:author="Chairman" w:date="2021-06-03T10:21:00Z">
              <w:r w:rsidRPr="00F723C1">
                <w:rPr>
                  <w:rFonts w:eastAsia="Calibri"/>
                  <w:sz w:val="18"/>
                  <w:szCs w:val="18"/>
                  <w:lang w:eastAsia="zh-CN"/>
                  <w:rPrChange w:id="454" w:author="Unknown" w:date="2021-06-03T10:21:00Z">
                    <w:rPr>
                      <w:lang w:eastAsia="zh-CN"/>
                    </w:rPr>
                  </w:rPrChange>
                </w:rPr>
                <w:t>57</w:t>
              </w:r>
            </w:ins>
          </w:p>
        </w:tc>
        <w:tc>
          <w:tcPr>
            <w:tcW w:w="1418" w:type="dxa"/>
            <w:tcBorders>
              <w:top w:val="single" w:sz="6" w:space="0" w:color="000000"/>
              <w:left w:val="single" w:sz="6" w:space="0" w:color="000000"/>
              <w:bottom w:val="single" w:sz="6" w:space="0" w:color="000000"/>
              <w:right w:val="single" w:sz="6" w:space="0" w:color="000000"/>
            </w:tcBorders>
            <w:hideMark/>
          </w:tcPr>
          <w:p w14:paraId="1459F6C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55" w:author="Chairman" w:date="2021-06-03T10:21:00Z"/>
                <w:rFonts w:eastAsia="Calibri"/>
                <w:sz w:val="18"/>
                <w:szCs w:val="18"/>
                <w:lang w:eastAsia="zh-CN"/>
              </w:rPr>
            </w:pPr>
            <w:ins w:id="456" w:author="Chairman" w:date="2021-06-03T10:21:00Z">
              <w:r w:rsidRPr="00F723C1">
                <w:rPr>
                  <w:rFonts w:eastAsia="Calibri"/>
                  <w:sz w:val="18"/>
                  <w:szCs w:val="18"/>
                  <w:lang w:eastAsia="zh-CN"/>
                  <w:rPrChange w:id="457" w:author="Unknown" w:date="2021-06-03T10:21:00Z">
                    <w:rPr>
                      <w:lang w:eastAsia="zh-CN"/>
                    </w:rPr>
                  </w:rPrChange>
                </w:rPr>
                <w:t>55</w:t>
              </w:r>
            </w:ins>
          </w:p>
        </w:tc>
      </w:tr>
      <w:tr w:rsidR="00F723C1" w:rsidRPr="00F723C1" w14:paraId="71243E69" w14:textId="77777777" w:rsidTr="00F723C1">
        <w:trPr>
          <w:jc w:val="center"/>
          <w:ins w:id="458" w:author="Chairman" w:date="2021-06-03T10:21: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1A72ED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459" w:author="Chairman" w:date="2021-06-03T10:21:00Z"/>
                <w:rFonts w:eastAsia="Calibri"/>
                <w:sz w:val="18"/>
                <w:szCs w:val="18"/>
                <w:lang w:eastAsia="zh-CN"/>
              </w:rPr>
            </w:pPr>
            <w:ins w:id="460" w:author="Chairman" w:date="2021-06-03T10:21:00Z">
              <w:r w:rsidRPr="00F723C1">
                <w:rPr>
                  <w:rFonts w:eastAsia="Calibri"/>
                  <w:sz w:val="18"/>
                  <w:szCs w:val="18"/>
                  <w:lang w:eastAsia="zh-CN"/>
                </w:rPr>
                <w:t>Antenna elevation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55BDECD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61" w:author="Chairman" w:date="2021-06-03T10:21:00Z"/>
                <w:rFonts w:eastAsia="Calibri"/>
                <w:sz w:val="18"/>
                <w:szCs w:val="18"/>
                <w:lang w:eastAsia="zh-CN"/>
              </w:rPr>
            </w:pPr>
            <w:ins w:id="462" w:author="Chairman" w:date="2021-06-03T10:21:00Z">
              <w:r w:rsidRPr="00F723C1">
                <w:rPr>
                  <w:rFonts w:eastAsia="Calibri"/>
                  <w:sz w:val="18"/>
                  <w:szCs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7233C70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63" w:author="Chairman" w:date="2021-06-03T10:21:00Z"/>
                <w:rFonts w:eastAsia="Calibri"/>
                <w:sz w:val="18"/>
                <w:szCs w:val="18"/>
                <w:lang w:eastAsia="zh-CN"/>
              </w:rPr>
            </w:pPr>
            <w:ins w:id="464" w:author="Chairman" w:date="2021-06-03T10:21:00Z">
              <w:r w:rsidRPr="00F723C1">
                <w:rPr>
                  <w:rFonts w:eastAsia="Calibri"/>
                  <w:sz w:val="18"/>
                  <w:szCs w:val="18"/>
                  <w:lang w:eastAsia="zh-CN"/>
                  <w:rPrChange w:id="465" w:author="Unknown" w:date="2021-06-03T10:21:00Z">
                    <w:rPr>
                      <w:lang w:eastAsia="zh-CN"/>
                    </w:rPr>
                  </w:rPrChange>
                </w:rPr>
                <w:t>5.4</w:t>
              </w:r>
            </w:ins>
          </w:p>
        </w:tc>
        <w:tc>
          <w:tcPr>
            <w:tcW w:w="1417" w:type="dxa"/>
            <w:tcBorders>
              <w:top w:val="single" w:sz="6" w:space="0" w:color="000000"/>
              <w:left w:val="single" w:sz="6" w:space="0" w:color="000000"/>
              <w:bottom w:val="single" w:sz="6" w:space="0" w:color="000000"/>
              <w:right w:val="single" w:sz="6" w:space="0" w:color="000000"/>
            </w:tcBorders>
            <w:hideMark/>
          </w:tcPr>
          <w:p w14:paraId="47681A7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66" w:author="Chairman" w:date="2021-06-03T10:21:00Z"/>
                <w:sz w:val="18"/>
                <w:szCs w:val="18"/>
                <w:lang w:eastAsia="zh-CN"/>
              </w:rPr>
            </w:pPr>
            <w:ins w:id="467" w:author="Chairman" w:date="2021-06-03T10:21:00Z">
              <w:r w:rsidRPr="00F723C1">
                <w:rPr>
                  <w:rFonts w:eastAsia="Calibri"/>
                  <w:sz w:val="18"/>
                  <w:szCs w:val="18"/>
                  <w:lang w:eastAsia="zh-CN"/>
                  <w:rPrChange w:id="468" w:author="Unknown" w:date="2021-06-03T10:21:00Z">
                    <w:rPr>
                      <w:lang w:eastAsia="zh-CN"/>
                    </w:rPr>
                  </w:rPrChange>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7FCCDC1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69" w:author="Chairman" w:date="2021-06-03T10:21:00Z"/>
                <w:rFonts w:eastAsia="Calibri"/>
                <w:sz w:val="18"/>
                <w:szCs w:val="18"/>
                <w:lang w:eastAsia="zh-CN"/>
              </w:rPr>
            </w:pPr>
            <w:ins w:id="470" w:author="Chairman" w:date="2021-06-03T10:21:00Z">
              <w:r w:rsidRPr="00F723C1">
                <w:rPr>
                  <w:rFonts w:eastAsia="Calibri"/>
                  <w:sz w:val="18"/>
                  <w:szCs w:val="18"/>
                  <w:lang w:eastAsia="zh-CN"/>
                  <w:rPrChange w:id="471" w:author="Unknown" w:date="2021-06-03T10:21:00Z">
                    <w:rPr>
                      <w:lang w:eastAsia="zh-CN"/>
                    </w:rPr>
                  </w:rPrChange>
                </w:rPr>
                <w:t>0.5</w:t>
              </w:r>
            </w:ins>
          </w:p>
        </w:tc>
      </w:tr>
      <w:tr w:rsidR="00F723C1" w:rsidRPr="00F723C1" w14:paraId="2F29AF14" w14:textId="77777777" w:rsidTr="00F723C1">
        <w:trPr>
          <w:jc w:val="center"/>
          <w:ins w:id="472" w:author="Chairman" w:date="2021-06-03T10:21: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67B3D4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473" w:author="Chairman" w:date="2021-06-03T10:21:00Z"/>
                <w:rFonts w:eastAsia="Calibri"/>
                <w:sz w:val="18"/>
                <w:szCs w:val="18"/>
                <w:lang w:eastAsia="zh-CN"/>
              </w:rPr>
            </w:pPr>
            <w:ins w:id="474" w:author="Chairman" w:date="2021-06-03T10:21:00Z">
              <w:r w:rsidRPr="00F723C1">
                <w:rPr>
                  <w:rFonts w:eastAsia="Calibri"/>
                  <w:sz w:val="18"/>
                  <w:szCs w:val="18"/>
                  <w:lang w:eastAsia="zh-CN"/>
                </w:rPr>
                <w:t>Antenna azimuthal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10E9AAE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75" w:author="Chairman" w:date="2021-06-03T10:21:00Z"/>
                <w:rFonts w:eastAsia="Calibri"/>
                <w:sz w:val="18"/>
                <w:szCs w:val="18"/>
                <w:lang w:eastAsia="zh-CN"/>
              </w:rPr>
            </w:pPr>
            <w:ins w:id="476" w:author="Chairman" w:date="2021-06-03T10:21:00Z">
              <w:r w:rsidRPr="00F723C1">
                <w:rPr>
                  <w:rFonts w:eastAsia="Calibri"/>
                  <w:sz w:val="18"/>
                  <w:szCs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6F4D190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77" w:author="Chairman" w:date="2021-06-03T10:21:00Z"/>
                <w:rFonts w:eastAsia="Calibri"/>
                <w:sz w:val="18"/>
                <w:szCs w:val="18"/>
                <w:lang w:eastAsia="zh-CN"/>
              </w:rPr>
            </w:pPr>
            <w:ins w:id="478" w:author="Chairman" w:date="2021-06-03T10:21:00Z">
              <w:r w:rsidRPr="00F723C1">
                <w:rPr>
                  <w:rFonts w:eastAsia="Calibri"/>
                  <w:sz w:val="18"/>
                  <w:szCs w:val="18"/>
                  <w:lang w:eastAsia="zh-CN"/>
                  <w:rPrChange w:id="479" w:author="Unknown" w:date="2021-06-03T10:21:00Z">
                    <w:rPr>
                      <w:lang w:eastAsia="zh-CN"/>
                    </w:rPr>
                  </w:rPrChange>
                </w:rPr>
                <w:t>55.6</w:t>
              </w:r>
            </w:ins>
          </w:p>
        </w:tc>
        <w:tc>
          <w:tcPr>
            <w:tcW w:w="1417" w:type="dxa"/>
            <w:tcBorders>
              <w:top w:val="single" w:sz="6" w:space="0" w:color="000000"/>
              <w:left w:val="single" w:sz="6" w:space="0" w:color="000000"/>
              <w:bottom w:val="single" w:sz="6" w:space="0" w:color="000000"/>
              <w:right w:val="single" w:sz="6" w:space="0" w:color="000000"/>
            </w:tcBorders>
            <w:hideMark/>
          </w:tcPr>
          <w:p w14:paraId="7BC72B7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80" w:author="Chairman" w:date="2021-06-03T10:21:00Z"/>
                <w:sz w:val="18"/>
                <w:szCs w:val="18"/>
                <w:lang w:eastAsia="zh-CN"/>
              </w:rPr>
            </w:pPr>
            <w:ins w:id="481" w:author="Chairman" w:date="2021-06-03T10:21:00Z">
              <w:r w:rsidRPr="00F723C1">
                <w:rPr>
                  <w:rFonts w:eastAsia="Calibri"/>
                  <w:sz w:val="18"/>
                  <w:szCs w:val="18"/>
                  <w:lang w:eastAsia="zh-CN"/>
                  <w:rPrChange w:id="482" w:author="Unknown" w:date="2021-06-03T10:21:00Z">
                    <w:rPr>
                      <w:lang w:eastAsia="zh-CN"/>
                    </w:rPr>
                  </w:rPrChange>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22DA638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83" w:author="Chairman" w:date="2021-06-03T10:21:00Z"/>
                <w:rFonts w:eastAsia="Calibri"/>
                <w:sz w:val="18"/>
                <w:szCs w:val="18"/>
                <w:lang w:eastAsia="zh-CN"/>
              </w:rPr>
            </w:pPr>
            <w:ins w:id="484" w:author="Chairman" w:date="2021-06-03T10:21:00Z">
              <w:r w:rsidRPr="00F723C1">
                <w:rPr>
                  <w:rFonts w:eastAsia="Calibri"/>
                  <w:sz w:val="18"/>
                  <w:szCs w:val="18"/>
                  <w:lang w:eastAsia="zh-CN"/>
                  <w:rPrChange w:id="485" w:author="Unknown" w:date="2021-06-03T10:21:00Z">
                    <w:rPr>
                      <w:lang w:eastAsia="zh-CN"/>
                    </w:rPr>
                  </w:rPrChange>
                </w:rPr>
                <w:t>0.5</w:t>
              </w:r>
            </w:ins>
          </w:p>
        </w:tc>
      </w:tr>
      <w:tr w:rsidR="00F723C1" w:rsidRPr="00F723C1" w14:paraId="0EBDF1EE" w14:textId="77777777" w:rsidTr="00F723C1">
        <w:trPr>
          <w:jc w:val="center"/>
          <w:ins w:id="486" w:author="Chairman" w:date="2021-06-03T10:21: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D2E551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487" w:author="Chairman" w:date="2021-06-03T10:21:00Z"/>
                <w:rFonts w:eastAsia="Calibri"/>
                <w:sz w:val="18"/>
                <w:szCs w:val="18"/>
                <w:lang w:eastAsia="zh-CN"/>
              </w:rPr>
            </w:pPr>
            <w:ins w:id="488" w:author="Chairman" w:date="2021-06-03T10:21:00Z">
              <w:r w:rsidRPr="00F723C1">
                <w:rPr>
                  <w:rFonts w:eastAsia="Calibri"/>
                  <w:sz w:val="18"/>
                  <w:szCs w:val="18"/>
                  <w:lang w:eastAsia="zh-CN"/>
                </w:rPr>
                <w:t>Antenna horizontal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2583A12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89" w:author="Chairman" w:date="2021-06-03T10:21:00Z"/>
                <w:rFonts w:eastAsia="Calibri"/>
                <w:sz w:val="18"/>
                <w:szCs w:val="18"/>
                <w:lang w:eastAsia="zh-CN"/>
              </w:rPr>
            </w:pPr>
            <w:ins w:id="490" w:author="Chairman" w:date="2021-06-03T10:21:00Z">
              <w:r w:rsidRPr="00F723C1">
                <w:rPr>
                  <w:rFonts w:eastAsia="Calibri"/>
                  <w:sz w:val="18"/>
                  <w:szCs w:val="18"/>
                  <w:lang w:eastAsia="zh-CN"/>
                </w:rPr>
                <w:t>degrees/s</w:t>
              </w:r>
            </w:ins>
          </w:p>
        </w:tc>
        <w:tc>
          <w:tcPr>
            <w:tcW w:w="1418" w:type="dxa"/>
            <w:tcBorders>
              <w:top w:val="single" w:sz="6" w:space="0" w:color="000000"/>
              <w:left w:val="single" w:sz="6" w:space="0" w:color="000000"/>
              <w:bottom w:val="single" w:sz="6" w:space="0" w:color="000000"/>
              <w:right w:val="single" w:sz="6" w:space="0" w:color="000000"/>
            </w:tcBorders>
          </w:tcPr>
          <w:p w14:paraId="45CB60B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91" w:author="Chairman" w:date="2021-06-03T10:21:00Z"/>
                <w:sz w:val="18"/>
                <w:szCs w:val="18"/>
                <w:lang w:eastAsia="zh-CN"/>
              </w:rPr>
            </w:pPr>
          </w:p>
        </w:tc>
        <w:tc>
          <w:tcPr>
            <w:tcW w:w="1417" w:type="dxa"/>
            <w:tcBorders>
              <w:top w:val="single" w:sz="6" w:space="0" w:color="000000"/>
              <w:left w:val="single" w:sz="6" w:space="0" w:color="000000"/>
              <w:bottom w:val="single" w:sz="6" w:space="0" w:color="000000"/>
              <w:right w:val="single" w:sz="6" w:space="0" w:color="000000"/>
            </w:tcBorders>
            <w:hideMark/>
          </w:tcPr>
          <w:p w14:paraId="264A21C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92" w:author="Chairman" w:date="2021-06-03T10:21:00Z"/>
                <w:rFonts w:eastAsia="Calibri"/>
                <w:sz w:val="18"/>
                <w:szCs w:val="18"/>
                <w:lang w:eastAsia="zh-CN"/>
              </w:rPr>
            </w:pPr>
            <w:ins w:id="493" w:author="Chairman" w:date="2021-06-03T10:21:00Z">
              <w:r w:rsidRPr="00F723C1">
                <w:rPr>
                  <w:rFonts w:eastAsia="Calibri"/>
                  <w:sz w:val="18"/>
                  <w:szCs w:val="18"/>
                  <w:lang w:eastAsia="zh-CN"/>
                  <w:rPrChange w:id="494" w:author="Unknown" w:date="2021-06-03T10:22:00Z">
                    <w:rPr>
                      <w:lang w:eastAsia="zh-CN"/>
                    </w:rPr>
                  </w:rPrChange>
                </w:rPr>
                <w:t>22</w:t>
              </w:r>
            </w:ins>
          </w:p>
        </w:tc>
        <w:tc>
          <w:tcPr>
            <w:tcW w:w="1418" w:type="dxa"/>
            <w:tcBorders>
              <w:top w:val="single" w:sz="6" w:space="0" w:color="000000"/>
              <w:left w:val="single" w:sz="6" w:space="0" w:color="000000"/>
              <w:bottom w:val="single" w:sz="6" w:space="0" w:color="000000"/>
              <w:right w:val="single" w:sz="6" w:space="0" w:color="000000"/>
            </w:tcBorders>
            <w:hideMark/>
          </w:tcPr>
          <w:p w14:paraId="04FD915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495" w:author="Chairman" w:date="2021-06-03T10:21:00Z"/>
                <w:rFonts w:eastAsia="Calibri"/>
                <w:sz w:val="18"/>
                <w:szCs w:val="18"/>
                <w:lang w:eastAsia="zh-CN"/>
              </w:rPr>
            </w:pPr>
            <w:ins w:id="496" w:author="Chairman" w:date="2021-06-03T10:21:00Z">
              <w:r w:rsidRPr="00F723C1">
                <w:rPr>
                  <w:rFonts w:eastAsia="Calibri"/>
                  <w:sz w:val="18"/>
                  <w:szCs w:val="18"/>
                  <w:lang w:eastAsia="zh-CN"/>
                  <w:rPrChange w:id="497" w:author="Unknown" w:date="2021-06-03T10:22:00Z">
                    <w:rPr>
                      <w:lang w:eastAsia="zh-CN"/>
                    </w:rPr>
                  </w:rPrChange>
                </w:rPr>
                <w:t>25</w:t>
              </w:r>
            </w:ins>
          </w:p>
        </w:tc>
      </w:tr>
      <w:tr w:rsidR="00F723C1" w:rsidRPr="00F723C1" w14:paraId="05614C55" w14:textId="77777777" w:rsidTr="00F723C1">
        <w:trPr>
          <w:jc w:val="center"/>
          <w:ins w:id="498" w:author="Chairman" w:date="2021-06-03T10:21: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7F6EED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499" w:author="Chairman" w:date="2021-06-03T10:21:00Z"/>
                <w:rFonts w:eastAsia="Calibri"/>
                <w:sz w:val="18"/>
                <w:szCs w:val="18"/>
                <w:lang w:eastAsia="zh-CN"/>
              </w:rPr>
            </w:pPr>
            <w:ins w:id="500" w:author="Chairman" w:date="2021-06-03T10:21:00Z">
              <w:r w:rsidRPr="00F723C1">
                <w:rPr>
                  <w:rFonts w:eastAsia="Calibri"/>
                  <w:sz w:val="18"/>
                  <w:szCs w:val="18"/>
                  <w:lang w:eastAsia="zh-CN"/>
                </w:rPr>
                <w:t>Antenna horizontal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4735442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01" w:author="Chairman" w:date="2021-06-03T10:21:00Z"/>
                <w:rFonts w:eastAsia="Calibri"/>
                <w:sz w:val="18"/>
                <w:szCs w:val="18"/>
                <w:lang w:eastAsia="zh-CN"/>
              </w:rPr>
            </w:pPr>
            <w:ins w:id="502" w:author="Chairman" w:date="2021-06-03T10:21:00Z">
              <w:r w:rsidRPr="00F723C1">
                <w:rPr>
                  <w:rFonts w:eastAsia="Calibri"/>
                  <w:sz w:val="18"/>
                  <w:szCs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6183B5A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03" w:author="Chairman" w:date="2021-06-03T10:21:00Z"/>
                <w:sz w:val="18"/>
                <w:szCs w:val="18"/>
                <w:lang w:eastAsia="zh-CN"/>
              </w:rPr>
            </w:pPr>
            <w:ins w:id="504" w:author="Chairman" w:date="2021-06-03T10:21:00Z">
              <w:r w:rsidRPr="00F723C1">
                <w:rPr>
                  <w:rFonts w:eastAsia="Calibri"/>
                  <w:sz w:val="18"/>
                  <w:szCs w:val="18"/>
                  <w:lang w:eastAsia="zh-CN"/>
                  <w:rPrChange w:id="505" w:author="Unknown" w:date="2021-06-03T10:22:00Z">
                    <w:rPr>
                      <w:lang w:eastAsia="zh-CN"/>
                    </w:rPr>
                  </w:rPrChange>
                </w:rPr>
                <w:t>110 Sector</w:t>
              </w:r>
            </w:ins>
          </w:p>
        </w:tc>
        <w:tc>
          <w:tcPr>
            <w:tcW w:w="1417" w:type="dxa"/>
            <w:tcBorders>
              <w:top w:val="single" w:sz="6" w:space="0" w:color="000000"/>
              <w:left w:val="single" w:sz="6" w:space="0" w:color="000000"/>
              <w:bottom w:val="single" w:sz="6" w:space="0" w:color="000000"/>
              <w:right w:val="single" w:sz="6" w:space="0" w:color="000000"/>
            </w:tcBorders>
            <w:hideMark/>
          </w:tcPr>
          <w:p w14:paraId="14DB9CD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06" w:author="Chairman" w:date="2021-06-03T10:21:00Z"/>
                <w:rFonts w:eastAsia="Calibri"/>
                <w:sz w:val="18"/>
                <w:szCs w:val="18"/>
                <w:lang w:eastAsia="zh-CN"/>
              </w:rPr>
            </w:pPr>
            <w:ins w:id="507" w:author="Chairman" w:date="2021-06-03T10:21:00Z">
              <w:r w:rsidRPr="00F723C1">
                <w:rPr>
                  <w:rFonts w:eastAsia="Calibri"/>
                  <w:sz w:val="18"/>
                  <w:szCs w:val="18"/>
                  <w:lang w:eastAsia="zh-CN"/>
                  <w:rPrChange w:id="508" w:author="Unknown" w:date="2021-06-03T10:22:00Z">
                    <w:rPr>
                      <w:lang w:eastAsia="zh-CN"/>
                    </w:rPr>
                  </w:rPrChange>
                </w:rPr>
                <w:t>360</w:t>
              </w:r>
            </w:ins>
          </w:p>
        </w:tc>
        <w:tc>
          <w:tcPr>
            <w:tcW w:w="1418" w:type="dxa"/>
            <w:tcBorders>
              <w:top w:val="single" w:sz="6" w:space="0" w:color="000000"/>
              <w:left w:val="single" w:sz="6" w:space="0" w:color="000000"/>
              <w:bottom w:val="single" w:sz="6" w:space="0" w:color="000000"/>
              <w:right w:val="single" w:sz="6" w:space="0" w:color="000000"/>
            </w:tcBorders>
            <w:hideMark/>
          </w:tcPr>
          <w:p w14:paraId="481C6BD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09" w:author="Chairman" w:date="2021-06-03T10:21:00Z"/>
                <w:rFonts w:eastAsia="Calibri"/>
                <w:sz w:val="18"/>
                <w:szCs w:val="18"/>
                <w:lang w:eastAsia="zh-CN"/>
              </w:rPr>
            </w:pPr>
            <w:ins w:id="510" w:author="Chairman" w:date="2021-06-03T10:21:00Z">
              <w:r w:rsidRPr="00F723C1">
                <w:rPr>
                  <w:rFonts w:eastAsia="Calibri"/>
                  <w:sz w:val="18"/>
                  <w:szCs w:val="18"/>
                  <w:lang w:eastAsia="zh-CN"/>
                  <w:rPrChange w:id="511" w:author="Unknown" w:date="2021-06-03T10:22:00Z">
                    <w:rPr>
                      <w:lang w:eastAsia="zh-CN"/>
                    </w:rPr>
                  </w:rPrChange>
                </w:rPr>
                <w:t>360</w:t>
              </w:r>
            </w:ins>
          </w:p>
        </w:tc>
      </w:tr>
      <w:tr w:rsidR="00F723C1" w:rsidRPr="00F723C1" w14:paraId="476F3997" w14:textId="77777777" w:rsidTr="00F723C1">
        <w:trPr>
          <w:jc w:val="center"/>
          <w:ins w:id="512" w:author="Chairman" w:date="2021-06-03T10:22: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0BA01B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513" w:author="Chairman" w:date="2021-06-03T10:22:00Z"/>
                <w:rFonts w:eastAsia="Calibri"/>
                <w:sz w:val="18"/>
                <w:szCs w:val="18"/>
                <w:lang w:eastAsia="zh-CN"/>
              </w:rPr>
            </w:pPr>
            <w:ins w:id="514" w:author="Chairman" w:date="2021-06-03T10:22:00Z">
              <w:r w:rsidRPr="00F723C1">
                <w:rPr>
                  <w:rFonts w:eastAsia="Calibri"/>
                  <w:sz w:val="18"/>
                  <w:szCs w:val="18"/>
                  <w:lang w:eastAsia="zh-CN"/>
                </w:rPr>
                <w:t>Antenna vertical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7AE0A31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15" w:author="Chairman" w:date="2021-06-03T10:22:00Z"/>
                <w:rFonts w:eastAsia="Calibri"/>
                <w:sz w:val="18"/>
                <w:szCs w:val="18"/>
                <w:lang w:eastAsia="zh-CN"/>
              </w:rPr>
            </w:pPr>
            <w:ins w:id="516" w:author="Chairman" w:date="2021-06-03T10:22:00Z">
              <w:r w:rsidRPr="00F723C1">
                <w:rPr>
                  <w:rFonts w:eastAsia="Calibri"/>
                  <w:sz w:val="18"/>
                  <w:szCs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16DDB2D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17" w:author="Chairman" w:date="2021-06-03T10:22:00Z"/>
                <w:sz w:val="18"/>
                <w:szCs w:val="18"/>
                <w:lang w:eastAsia="zh-CN"/>
              </w:rPr>
            </w:pPr>
            <w:ins w:id="518" w:author="Chairman" w:date="2021-06-03T10:22:00Z">
              <w:r w:rsidRPr="00F723C1">
                <w:rPr>
                  <w:rFonts w:eastAsia="Calibri"/>
                  <w:sz w:val="18"/>
                  <w:szCs w:val="18"/>
                  <w:lang w:eastAsia="zh-CN"/>
                  <w:rPrChange w:id="519" w:author="Unknown" w:date="2021-06-03T10:23:00Z">
                    <w:rPr>
                      <w:lang w:eastAsia="zh-CN"/>
                    </w:rPr>
                  </w:rPrChange>
                </w:rPr>
                <w:t>230</w:t>
              </w:r>
            </w:ins>
          </w:p>
        </w:tc>
        <w:tc>
          <w:tcPr>
            <w:tcW w:w="1417" w:type="dxa"/>
            <w:tcBorders>
              <w:top w:val="single" w:sz="6" w:space="0" w:color="000000"/>
              <w:left w:val="single" w:sz="6" w:space="0" w:color="000000"/>
              <w:bottom w:val="single" w:sz="6" w:space="0" w:color="000000"/>
              <w:right w:val="single" w:sz="6" w:space="0" w:color="000000"/>
            </w:tcBorders>
            <w:hideMark/>
          </w:tcPr>
          <w:p w14:paraId="52232033"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20" w:author="Chairman" w:date="2021-06-03T10:22:00Z"/>
                <w:rFonts w:eastAsia="Calibri"/>
                <w:sz w:val="18"/>
                <w:szCs w:val="18"/>
                <w:lang w:eastAsia="zh-CN"/>
              </w:rPr>
            </w:pPr>
            <w:ins w:id="521" w:author="Chairman" w:date="2021-06-03T10:22:00Z">
              <w:r w:rsidRPr="00F723C1">
                <w:rPr>
                  <w:rFonts w:eastAsia="Calibri"/>
                  <w:sz w:val="18"/>
                  <w:szCs w:val="18"/>
                  <w:lang w:eastAsia="zh-CN"/>
                  <w:rPrChange w:id="522" w:author="Unknown" w:date="2021-06-03T10:23:00Z">
                    <w:rPr>
                      <w:lang w:eastAsia="zh-CN"/>
                    </w:rPr>
                  </w:rPrChange>
                </w:rPr>
                <w:t>15</w:t>
              </w:r>
            </w:ins>
          </w:p>
        </w:tc>
        <w:tc>
          <w:tcPr>
            <w:tcW w:w="1418" w:type="dxa"/>
            <w:tcBorders>
              <w:top w:val="single" w:sz="6" w:space="0" w:color="000000"/>
              <w:left w:val="single" w:sz="6" w:space="0" w:color="000000"/>
              <w:bottom w:val="single" w:sz="6" w:space="0" w:color="000000"/>
              <w:right w:val="single" w:sz="6" w:space="0" w:color="000000"/>
            </w:tcBorders>
            <w:hideMark/>
          </w:tcPr>
          <w:p w14:paraId="2897178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23" w:author="Chairman" w:date="2021-06-03T10:22:00Z"/>
                <w:rFonts w:eastAsia="Calibri"/>
                <w:sz w:val="18"/>
                <w:szCs w:val="18"/>
                <w:lang w:eastAsia="zh-CN"/>
              </w:rPr>
            </w:pPr>
            <w:ins w:id="524" w:author="Chairman" w:date="2021-06-03T10:22:00Z">
              <w:r w:rsidRPr="00F723C1">
                <w:rPr>
                  <w:rFonts w:eastAsia="Calibri"/>
                  <w:sz w:val="18"/>
                  <w:szCs w:val="18"/>
                  <w:lang w:eastAsia="zh-CN"/>
                  <w:rPrChange w:id="525" w:author="Unknown" w:date="2021-06-03T10:23:00Z">
                    <w:rPr>
                      <w:lang w:eastAsia="zh-CN"/>
                    </w:rPr>
                  </w:rPrChange>
                </w:rPr>
                <w:t>20</w:t>
              </w:r>
            </w:ins>
          </w:p>
        </w:tc>
      </w:tr>
      <w:tr w:rsidR="00F723C1" w:rsidRPr="00F723C1" w14:paraId="1C923777" w14:textId="77777777" w:rsidTr="00F723C1">
        <w:trPr>
          <w:jc w:val="center"/>
          <w:ins w:id="526" w:author="Chairman" w:date="2021-06-03T10:33: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10126A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527" w:author="Chairman" w:date="2021-06-03T10:33:00Z"/>
                <w:rFonts w:eastAsia="Calibri"/>
                <w:sz w:val="18"/>
                <w:szCs w:val="18"/>
                <w:lang w:eastAsia="zh-CN"/>
              </w:rPr>
            </w:pPr>
            <w:ins w:id="528" w:author="Chairman" w:date="2021-06-03T10:33:00Z">
              <w:r w:rsidRPr="00F723C1">
                <w:rPr>
                  <w:rFonts w:eastAsia="Calibri"/>
                  <w:sz w:val="18"/>
                  <w:szCs w:val="18"/>
                  <w:lang w:eastAsia="zh-CN"/>
                </w:rPr>
                <w:t>Antenna vertical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7433C0F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29" w:author="Chairman" w:date="2021-06-03T10:33:00Z"/>
                <w:rFonts w:eastAsia="Calibri"/>
                <w:sz w:val="18"/>
                <w:szCs w:val="18"/>
                <w:lang w:eastAsia="zh-CN"/>
              </w:rPr>
            </w:pPr>
            <w:ins w:id="530" w:author="Chairman" w:date="2021-06-03T10:33:00Z">
              <w:r w:rsidRPr="00F723C1">
                <w:rPr>
                  <w:rFonts w:eastAsia="Calibri"/>
                  <w:sz w:val="18"/>
                  <w:szCs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007F5CD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31" w:author="Chairman" w:date="2021-06-03T10:33:00Z"/>
                <w:sz w:val="18"/>
                <w:szCs w:val="18"/>
                <w:lang w:eastAsia="zh-CN"/>
              </w:rPr>
            </w:pPr>
            <w:ins w:id="532" w:author="Chairman" w:date="2021-06-03T10:33:00Z">
              <w:r w:rsidRPr="00F723C1">
                <w:rPr>
                  <w:rFonts w:eastAsia="Calibri"/>
                  <w:sz w:val="18"/>
                  <w:szCs w:val="18"/>
                  <w:lang w:eastAsia="zh-CN"/>
                  <w:rPrChange w:id="533" w:author="Unknown" w:date="2021-06-03T10:33:00Z">
                    <w:rPr>
                      <w:lang w:eastAsia="zh-CN"/>
                    </w:rPr>
                  </w:rPrChange>
                </w:rPr>
                <w:t>Electronic scan sector</w:t>
              </w:r>
            </w:ins>
          </w:p>
          <w:p w14:paraId="311A518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34" w:author="Chairman" w:date="2021-06-03T10:33:00Z"/>
                <w:rFonts w:eastAsia="Calibri"/>
                <w:sz w:val="18"/>
                <w:szCs w:val="18"/>
                <w:lang w:eastAsia="zh-CN"/>
              </w:rPr>
            </w:pPr>
            <w:ins w:id="535" w:author="Chairman" w:date="2021-06-03T10:33:00Z">
              <w:r w:rsidRPr="00F723C1">
                <w:rPr>
                  <w:rFonts w:eastAsia="Calibri"/>
                  <w:sz w:val="18"/>
                  <w:szCs w:val="18"/>
                  <w:lang w:eastAsia="zh-CN"/>
                  <w:rPrChange w:id="536" w:author="Unknown" w:date="2021-06-03T10:33:00Z">
                    <w:rPr>
                      <w:lang w:eastAsia="zh-CN"/>
                    </w:rPr>
                  </w:rPrChange>
                </w:rPr>
                <w:t>(-40° to 40°)</w:t>
              </w:r>
            </w:ins>
          </w:p>
        </w:tc>
        <w:tc>
          <w:tcPr>
            <w:tcW w:w="1417" w:type="dxa"/>
            <w:tcBorders>
              <w:top w:val="single" w:sz="6" w:space="0" w:color="000000"/>
              <w:left w:val="single" w:sz="6" w:space="0" w:color="000000"/>
              <w:bottom w:val="single" w:sz="6" w:space="0" w:color="000000"/>
              <w:right w:val="single" w:sz="6" w:space="0" w:color="000000"/>
            </w:tcBorders>
            <w:hideMark/>
          </w:tcPr>
          <w:p w14:paraId="59B7115F"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37" w:author="Chairman" w:date="2021-06-03T10:33:00Z"/>
                <w:rFonts w:eastAsia="Calibri"/>
                <w:sz w:val="18"/>
                <w:szCs w:val="18"/>
                <w:lang w:eastAsia="zh-CN"/>
              </w:rPr>
            </w:pPr>
            <w:ins w:id="538" w:author="Chairman" w:date="2021-06-03T10:33:00Z">
              <w:r w:rsidRPr="00F723C1">
                <w:rPr>
                  <w:rFonts w:eastAsia="Calibri"/>
                  <w:sz w:val="18"/>
                  <w:szCs w:val="18"/>
                  <w:lang w:eastAsia="zh-CN"/>
                  <w:rPrChange w:id="539" w:author="Unknown" w:date="2021-06-03T10:33:00Z">
                    <w:rPr>
                      <w:lang w:eastAsia="zh-CN"/>
                    </w:rPr>
                  </w:rPrChange>
                </w:rPr>
                <w:t>Sector</w:t>
              </w:r>
            </w:ins>
          </w:p>
          <w:p w14:paraId="5F22409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40" w:author="Chairman" w:date="2021-06-03T10:33:00Z"/>
                <w:rFonts w:eastAsia="Calibri"/>
                <w:sz w:val="18"/>
                <w:szCs w:val="18"/>
                <w:lang w:eastAsia="zh-CN"/>
              </w:rPr>
            </w:pPr>
            <w:ins w:id="541" w:author="Chairman" w:date="2021-06-03T10:33:00Z">
              <w:r w:rsidRPr="00F723C1">
                <w:rPr>
                  <w:rFonts w:eastAsia="Calibri"/>
                  <w:sz w:val="18"/>
                  <w:szCs w:val="18"/>
                  <w:lang w:eastAsia="zh-CN"/>
                  <w:rPrChange w:id="542" w:author="Unknown" w:date="2021-06-03T10:33:00Z">
                    <w:rPr>
                      <w:lang w:eastAsia="zh-CN"/>
                    </w:rPr>
                  </w:rPrChange>
                </w:rPr>
                <w:t>(–10 to +90)</w:t>
              </w:r>
            </w:ins>
          </w:p>
        </w:tc>
        <w:tc>
          <w:tcPr>
            <w:tcW w:w="1418" w:type="dxa"/>
            <w:tcBorders>
              <w:top w:val="single" w:sz="6" w:space="0" w:color="000000"/>
              <w:left w:val="single" w:sz="6" w:space="0" w:color="000000"/>
              <w:bottom w:val="single" w:sz="6" w:space="0" w:color="000000"/>
              <w:right w:val="single" w:sz="6" w:space="0" w:color="000000"/>
            </w:tcBorders>
            <w:hideMark/>
          </w:tcPr>
          <w:p w14:paraId="4015BA2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43" w:author="Chairman" w:date="2021-06-03T10:33:00Z"/>
                <w:rFonts w:eastAsia="Calibri"/>
                <w:sz w:val="18"/>
                <w:szCs w:val="18"/>
                <w:lang w:eastAsia="zh-CN"/>
              </w:rPr>
            </w:pPr>
            <w:ins w:id="544" w:author="Chairman" w:date="2021-06-03T10:33:00Z">
              <w:r w:rsidRPr="00F723C1">
                <w:rPr>
                  <w:rFonts w:eastAsia="Calibri"/>
                  <w:sz w:val="18"/>
                  <w:szCs w:val="18"/>
                  <w:lang w:eastAsia="zh-CN"/>
                  <w:rPrChange w:id="545" w:author="Unknown" w:date="2021-06-03T10:33:00Z">
                    <w:rPr>
                      <w:lang w:eastAsia="zh-CN"/>
                    </w:rPr>
                  </w:rPrChange>
                </w:rPr>
                <w:t>Sector (–5 to +90)</w:t>
              </w:r>
            </w:ins>
          </w:p>
        </w:tc>
      </w:tr>
      <w:tr w:rsidR="00F723C1" w:rsidRPr="00F723C1" w14:paraId="680102BC" w14:textId="77777777" w:rsidTr="00F723C1">
        <w:trPr>
          <w:jc w:val="center"/>
          <w:ins w:id="546" w:author="Chairman" w:date="2021-06-03T10:33: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066A1E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547" w:author="Chairman" w:date="2021-06-03T10:33:00Z"/>
                <w:rFonts w:eastAsia="Calibri"/>
                <w:sz w:val="18"/>
                <w:szCs w:val="18"/>
                <w:lang w:eastAsia="zh-CN"/>
              </w:rPr>
            </w:pPr>
            <w:ins w:id="548" w:author="Chairman" w:date="2021-06-03T10:33:00Z">
              <w:r w:rsidRPr="00F723C1">
                <w:rPr>
                  <w:rFonts w:eastAsia="Calibri"/>
                  <w:sz w:val="18"/>
                  <w:szCs w:val="18"/>
                  <w:lang w:eastAsia="zh-CN"/>
                </w:rPr>
                <w:t>Antenna side</w:t>
              </w:r>
              <w:r w:rsidRPr="00F723C1">
                <w:rPr>
                  <w:rFonts w:eastAsia="Calibri"/>
                  <w:sz w:val="18"/>
                  <w:szCs w:val="18"/>
                  <w:lang w:eastAsia="zh-CN"/>
                </w:rPr>
                <w:noBreakHyphen/>
                <w:t>lobe (SL) levels (1</w:t>
              </w:r>
              <w:r w:rsidRPr="00F723C1">
                <w:rPr>
                  <w:rFonts w:eastAsia="Calibri"/>
                  <w:sz w:val="18"/>
                  <w:szCs w:val="18"/>
                  <w:vertAlign w:val="superscript"/>
                  <w:lang w:eastAsia="zh-CN"/>
                </w:rPr>
                <w:t>st</w:t>
              </w:r>
              <w:r w:rsidRPr="00F723C1">
                <w:rPr>
                  <w:rFonts w:eastAsia="Calibri"/>
                  <w:sz w:val="18"/>
                  <w:szCs w:val="18"/>
                  <w:lang w:eastAsia="zh-CN"/>
                </w:rPr>
                <w:t> SLs and remote SLs)</w:t>
              </w:r>
            </w:ins>
          </w:p>
        </w:tc>
        <w:tc>
          <w:tcPr>
            <w:tcW w:w="850" w:type="dxa"/>
            <w:tcBorders>
              <w:top w:val="single" w:sz="6" w:space="0" w:color="000000"/>
              <w:left w:val="single" w:sz="6" w:space="0" w:color="000000"/>
              <w:bottom w:val="single" w:sz="6" w:space="0" w:color="000000"/>
              <w:right w:val="single" w:sz="6" w:space="0" w:color="000000"/>
            </w:tcBorders>
            <w:hideMark/>
          </w:tcPr>
          <w:p w14:paraId="6C5DF44E"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49" w:author="Chairman" w:date="2021-06-03T10:33:00Z"/>
                <w:rFonts w:eastAsia="Calibri"/>
                <w:sz w:val="18"/>
                <w:szCs w:val="18"/>
                <w:lang w:eastAsia="zh-CN"/>
              </w:rPr>
            </w:pPr>
            <w:ins w:id="550" w:author="Chairman" w:date="2021-06-03T10:33:00Z">
              <w:r w:rsidRPr="00F723C1">
                <w:rPr>
                  <w:rFonts w:eastAsia="Calibri"/>
                  <w:sz w:val="18"/>
                  <w:szCs w:val="18"/>
                  <w:lang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6B7248E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51" w:author="Chairman" w:date="2021-06-03T10:33:00Z"/>
                <w:sz w:val="18"/>
                <w:szCs w:val="18"/>
                <w:lang w:eastAsia="zh-CN"/>
              </w:rPr>
            </w:pPr>
            <w:ins w:id="552" w:author="Chairman" w:date="2021-06-03T10:33:00Z">
              <w:r w:rsidRPr="00F723C1">
                <w:rPr>
                  <w:rFonts w:eastAsia="Calibri"/>
                  <w:sz w:val="18"/>
                  <w:szCs w:val="18"/>
                  <w:lang w:eastAsia="zh-CN"/>
                  <w:rPrChange w:id="553" w:author="Unknown" w:date="2021-06-03T10:33:00Z">
                    <w:rPr>
                      <w:lang w:eastAsia="zh-CN"/>
                    </w:rPr>
                  </w:rPrChange>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1A6477DA"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54" w:author="Chairman" w:date="2021-06-03T10:33:00Z"/>
                <w:rFonts w:eastAsia="Calibri"/>
                <w:sz w:val="18"/>
                <w:szCs w:val="18"/>
                <w:lang w:eastAsia="zh-CN"/>
              </w:rPr>
            </w:pPr>
            <w:ins w:id="555" w:author="Chairman" w:date="2021-06-03T10:33:00Z">
              <w:r w:rsidRPr="00F723C1">
                <w:rPr>
                  <w:rFonts w:eastAsia="Calibri"/>
                  <w:sz w:val="18"/>
                  <w:szCs w:val="18"/>
                  <w:lang w:eastAsia="zh-CN"/>
                  <w:rPrChange w:id="556" w:author="Unknown" w:date="2021-06-03T10:33:00Z">
                    <w:rPr>
                      <w:lang w:eastAsia="zh-CN"/>
                    </w:rPr>
                  </w:rPrChange>
                </w:rPr>
                <w:t>–18</w:t>
              </w:r>
            </w:ins>
          </w:p>
        </w:tc>
        <w:tc>
          <w:tcPr>
            <w:tcW w:w="1418" w:type="dxa"/>
            <w:tcBorders>
              <w:top w:val="single" w:sz="6" w:space="0" w:color="000000"/>
              <w:left w:val="single" w:sz="6" w:space="0" w:color="000000"/>
              <w:bottom w:val="single" w:sz="6" w:space="0" w:color="000000"/>
              <w:right w:val="single" w:sz="6" w:space="0" w:color="000000"/>
            </w:tcBorders>
            <w:hideMark/>
          </w:tcPr>
          <w:p w14:paraId="1B56B24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57" w:author="Chairman" w:date="2021-06-03T10:33:00Z"/>
                <w:rFonts w:eastAsia="Calibri"/>
                <w:sz w:val="18"/>
                <w:szCs w:val="18"/>
                <w:lang w:eastAsia="zh-CN"/>
              </w:rPr>
            </w:pPr>
            <w:ins w:id="558" w:author="Chairman" w:date="2021-06-03T10:33:00Z">
              <w:r w:rsidRPr="00F723C1">
                <w:rPr>
                  <w:rFonts w:eastAsia="Calibri"/>
                  <w:sz w:val="18"/>
                  <w:szCs w:val="18"/>
                  <w:lang w:eastAsia="zh-CN"/>
                  <w:rPrChange w:id="559" w:author="Unknown" w:date="2021-06-03T10:33:00Z">
                    <w:rPr>
                      <w:lang w:eastAsia="zh-CN"/>
                    </w:rPr>
                  </w:rPrChange>
                </w:rPr>
                <w:t>–19</w:t>
              </w:r>
            </w:ins>
          </w:p>
        </w:tc>
      </w:tr>
      <w:tr w:rsidR="00F723C1" w:rsidRPr="00F723C1" w14:paraId="4DD5B50E" w14:textId="77777777" w:rsidTr="00F723C1">
        <w:trPr>
          <w:jc w:val="center"/>
          <w:ins w:id="560" w:author="Chairman" w:date="2021-06-03T10:33: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9D2DD10"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561" w:author="Chairman" w:date="2021-06-03T10:33:00Z"/>
                <w:rFonts w:eastAsia="Calibri"/>
                <w:sz w:val="18"/>
                <w:szCs w:val="18"/>
                <w:lang w:eastAsia="zh-CN"/>
              </w:rPr>
            </w:pPr>
            <w:ins w:id="562" w:author="Chairman" w:date="2021-06-03T10:33:00Z">
              <w:r w:rsidRPr="00F723C1">
                <w:rPr>
                  <w:rFonts w:eastAsia="Calibri"/>
                  <w:sz w:val="18"/>
                  <w:szCs w:val="18"/>
                  <w:lang w:eastAsia="zh-CN"/>
                </w:rPr>
                <w:t>Antenna height</w:t>
              </w:r>
            </w:ins>
          </w:p>
        </w:tc>
        <w:tc>
          <w:tcPr>
            <w:tcW w:w="850" w:type="dxa"/>
            <w:tcBorders>
              <w:top w:val="single" w:sz="6" w:space="0" w:color="000000"/>
              <w:left w:val="single" w:sz="6" w:space="0" w:color="000000"/>
              <w:bottom w:val="single" w:sz="6" w:space="0" w:color="000000"/>
              <w:right w:val="single" w:sz="6" w:space="0" w:color="000000"/>
            </w:tcBorders>
            <w:hideMark/>
          </w:tcPr>
          <w:p w14:paraId="79775E77"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63" w:author="Chairman" w:date="2021-06-03T10:33:00Z"/>
                <w:rFonts w:eastAsia="Calibri"/>
                <w:sz w:val="18"/>
                <w:szCs w:val="18"/>
                <w:lang w:eastAsia="zh-CN"/>
              </w:rPr>
            </w:pPr>
            <w:ins w:id="564" w:author="Chairman" w:date="2021-06-03T10:33:00Z">
              <w:r w:rsidRPr="00F723C1">
                <w:rPr>
                  <w:rFonts w:eastAsia="Calibri"/>
                  <w:sz w:val="18"/>
                  <w:szCs w:val="18"/>
                  <w:lang w:eastAsia="zh-CN"/>
                </w:rPr>
                <w:t>m</w:t>
              </w:r>
            </w:ins>
          </w:p>
        </w:tc>
        <w:tc>
          <w:tcPr>
            <w:tcW w:w="1418" w:type="dxa"/>
            <w:tcBorders>
              <w:top w:val="single" w:sz="6" w:space="0" w:color="000000"/>
              <w:left w:val="single" w:sz="6" w:space="0" w:color="000000"/>
              <w:bottom w:val="single" w:sz="6" w:space="0" w:color="000000"/>
              <w:right w:val="single" w:sz="6" w:space="0" w:color="000000"/>
            </w:tcBorders>
            <w:hideMark/>
          </w:tcPr>
          <w:p w14:paraId="736FE92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65" w:author="Chairman" w:date="2021-06-03T10:33:00Z"/>
                <w:sz w:val="18"/>
                <w:szCs w:val="18"/>
                <w:lang w:eastAsia="zh-CN"/>
              </w:rPr>
            </w:pPr>
            <w:ins w:id="566" w:author="Chairman" w:date="2021-06-03T10:33:00Z">
              <w:r w:rsidRPr="00F723C1">
                <w:rPr>
                  <w:rFonts w:eastAsia="Calibri"/>
                  <w:sz w:val="18"/>
                  <w:szCs w:val="18"/>
                  <w:lang w:eastAsia="zh-CN"/>
                  <w:rPrChange w:id="567" w:author="Unknown" w:date="2021-06-03T10:33:00Z">
                    <w:rPr>
                      <w:lang w:eastAsia="zh-CN"/>
                    </w:rPr>
                  </w:rPrChange>
                </w:rPr>
                <w:t>1 500-15 000</w:t>
              </w:r>
            </w:ins>
          </w:p>
        </w:tc>
        <w:tc>
          <w:tcPr>
            <w:tcW w:w="1417" w:type="dxa"/>
            <w:tcBorders>
              <w:top w:val="single" w:sz="6" w:space="0" w:color="000000"/>
              <w:left w:val="single" w:sz="6" w:space="0" w:color="000000"/>
              <w:bottom w:val="single" w:sz="6" w:space="0" w:color="000000"/>
              <w:right w:val="single" w:sz="6" w:space="0" w:color="000000"/>
            </w:tcBorders>
            <w:hideMark/>
          </w:tcPr>
          <w:p w14:paraId="275042A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68" w:author="Chairman" w:date="2021-06-03T10:33:00Z"/>
                <w:rFonts w:eastAsia="Calibri"/>
                <w:sz w:val="18"/>
                <w:szCs w:val="18"/>
                <w:lang w:eastAsia="zh-CN"/>
              </w:rPr>
            </w:pPr>
            <w:ins w:id="569" w:author="Chairman" w:date="2021-06-03T10:33:00Z">
              <w:r w:rsidRPr="00F723C1">
                <w:rPr>
                  <w:rFonts w:eastAsia="Calibri"/>
                  <w:sz w:val="18"/>
                  <w:szCs w:val="18"/>
                  <w:lang w:eastAsia="zh-CN"/>
                  <w:rPrChange w:id="570" w:author="Unknown" w:date="2021-06-03T10:33:00Z">
                    <w:rPr>
                      <w:lang w:eastAsia="zh-CN"/>
                    </w:rPr>
                  </w:rPrChange>
                </w:rPr>
                <w:t>50</w:t>
              </w:r>
            </w:ins>
          </w:p>
        </w:tc>
        <w:tc>
          <w:tcPr>
            <w:tcW w:w="1418" w:type="dxa"/>
            <w:tcBorders>
              <w:top w:val="single" w:sz="6" w:space="0" w:color="000000"/>
              <w:left w:val="single" w:sz="6" w:space="0" w:color="000000"/>
              <w:bottom w:val="single" w:sz="6" w:space="0" w:color="000000"/>
              <w:right w:val="single" w:sz="6" w:space="0" w:color="000000"/>
            </w:tcBorders>
            <w:hideMark/>
          </w:tcPr>
          <w:p w14:paraId="4D18DCA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71" w:author="Chairman" w:date="2021-06-03T10:33:00Z"/>
                <w:rFonts w:eastAsia="Calibri"/>
                <w:sz w:val="18"/>
                <w:szCs w:val="18"/>
                <w:lang w:eastAsia="zh-CN"/>
              </w:rPr>
            </w:pPr>
            <w:ins w:id="572" w:author="Chairman" w:date="2021-06-03T10:33:00Z">
              <w:r w:rsidRPr="00F723C1">
                <w:rPr>
                  <w:rFonts w:eastAsia="Calibri"/>
                  <w:sz w:val="18"/>
                  <w:szCs w:val="18"/>
                  <w:lang w:eastAsia="zh-CN"/>
                  <w:rPrChange w:id="573" w:author="Unknown" w:date="2021-06-03T10:33:00Z">
                    <w:rPr>
                      <w:lang w:eastAsia="zh-CN"/>
                    </w:rPr>
                  </w:rPrChange>
                </w:rPr>
                <w:t>40</w:t>
              </w:r>
            </w:ins>
          </w:p>
        </w:tc>
      </w:tr>
      <w:tr w:rsidR="00F723C1" w:rsidRPr="00F723C1" w14:paraId="5708C799" w14:textId="77777777" w:rsidTr="00F723C1">
        <w:trPr>
          <w:jc w:val="center"/>
          <w:ins w:id="574" w:author="Chairman" w:date="2021-06-03T10:33: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A8FB161"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575" w:author="Chairman" w:date="2021-06-03T10:33:00Z"/>
                <w:rFonts w:eastAsia="Calibri"/>
                <w:sz w:val="18"/>
                <w:szCs w:val="18"/>
                <w:lang w:eastAsia="zh-CN"/>
              </w:rPr>
            </w:pPr>
            <w:ins w:id="576" w:author="Chairman" w:date="2021-06-03T10:33:00Z">
              <w:r w:rsidRPr="00F723C1">
                <w:rPr>
                  <w:rFonts w:eastAsia="Calibri"/>
                  <w:sz w:val="18"/>
                  <w:szCs w:val="18"/>
                  <w:lang w:eastAsia="zh-CN"/>
                </w:rPr>
                <w:t>Receiver IF 3 dB bandwidth</w:t>
              </w:r>
            </w:ins>
          </w:p>
        </w:tc>
        <w:tc>
          <w:tcPr>
            <w:tcW w:w="850" w:type="dxa"/>
            <w:tcBorders>
              <w:top w:val="single" w:sz="6" w:space="0" w:color="000000"/>
              <w:left w:val="single" w:sz="6" w:space="0" w:color="000000"/>
              <w:bottom w:val="single" w:sz="6" w:space="0" w:color="000000"/>
              <w:right w:val="single" w:sz="6" w:space="0" w:color="000000"/>
            </w:tcBorders>
            <w:hideMark/>
          </w:tcPr>
          <w:p w14:paraId="1594A12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77" w:author="Chairman" w:date="2021-06-03T10:33:00Z"/>
                <w:rFonts w:eastAsia="Calibri"/>
                <w:sz w:val="18"/>
                <w:szCs w:val="18"/>
                <w:lang w:eastAsia="zh-CN"/>
              </w:rPr>
            </w:pPr>
            <w:ins w:id="578" w:author="Chairman" w:date="2021-06-03T10:33:00Z">
              <w:r w:rsidRPr="00F723C1">
                <w:rPr>
                  <w:rFonts w:eastAsia="Calibri"/>
                  <w:sz w:val="18"/>
                  <w:szCs w:val="18"/>
                  <w:lang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01F7BAAD" w14:textId="36AA0535" w:rsidR="00F723C1" w:rsidRPr="00F723C1" w:rsidRDefault="00BB44AF"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79" w:author="Chairman" w:date="2021-06-03T10:33:00Z"/>
                <w:sz w:val="18"/>
                <w:szCs w:val="18"/>
                <w:lang w:eastAsia="zh-CN"/>
              </w:rPr>
            </w:pPr>
            <w:ins w:id="580" w:author="DONCIO" w:date="2021-09-08T16:01:00Z">
              <w:r w:rsidRPr="00BB44AF">
                <w:rPr>
                  <w:rFonts w:eastAsia="Calibri"/>
                  <w:sz w:val="18"/>
                  <w:szCs w:val="18"/>
                  <w:highlight w:val="yellow"/>
                  <w:lang w:eastAsia="zh-CN"/>
                  <w:rPrChange w:id="581" w:author="DONCIO" w:date="2021-09-08T16:01:00Z">
                    <w:rPr>
                      <w:rFonts w:eastAsia="Calibri"/>
                      <w:sz w:val="18"/>
                      <w:szCs w:val="18"/>
                      <w:lang w:eastAsia="zh-CN"/>
                    </w:rPr>
                  </w:rPrChange>
                </w:rPr>
                <w:t>7</w:t>
              </w:r>
            </w:ins>
            <w:ins w:id="582" w:author="Chairman" w:date="2021-06-03T10:33:00Z">
              <w:r w:rsidR="00F723C1" w:rsidRPr="00F723C1">
                <w:rPr>
                  <w:rFonts w:eastAsia="Calibri"/>
                  <w:sz w:val="18"/>
                  <w:szCs w:val="18"/>
                  <w:lang w:eastAsia="zh-CN"/>
                  <w:rPrChange w:id="583" w:author="Unknown" w:date="2021-06-03T10:33:00Z">
                    <w:rPr>
                      <w:lang w:eastAsia="zh-CN"/>
                    </w:rPr>
                  </w:rPrChange>
                </w:rPr>
                <w:t>.2/8.2/8.7/47</w:t>
              </w:r>
            </w:ins>
          </w:p>
        </w:tc>
        <w:tc>
          <w:tcPr>
            <w:tcW w:w="1417" w:type="dxa"/>
            <w:tcBorders>
              <w:top w:val="single" w:sz="6" w:space="0" w:color="000000"/>
              <w:left w:val="single" w:sz="6" w:space="0" w:color="000000"/>
              <w:bottom w:val="single" w:sz="6" w:space="0" w:color="000000"/>
              <w:right w:val="single" w:sz="6" w:space="0" w:color="000000"/>
            </w:tcBorders>
            <w:hideMark/>
          </w:tcPr>
          <w:p w14:paraId="17C14056"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84" w:author="Chairman" w:date="2021-06-03T10:33:00Z"/>
                <w:rFonts w:eastAsia="Calibri"/>
                <w:sz w:val="18"/>
                <w:szCs w:val="18"/>
                <w:lang w:eastAsia="zh-CN"/>
              </w:rPr>
            </w:pPr>
            <w:ins w:id="585" w:author="Chairman" w:date="2021-06-03T10:33:00Z">
              <w:r w:rsidRPr="00F723C1">
                <w:rPr>
                  <w:rFonts w:eastAsia="Calibri"/>
                  <w:sz w:val="18"/>
                  <w:szCs w:val="18"/>
                  <w:lang w:eastAsia="zh-CN"/>
                  <w:rPrChange w:id="586" w:author="Unknown" w:date="2021-06-03T10:33:00Z">
                    <w:rPr>
                      <w:lang w:eastAsia="zh-CN"/>
                    </w:rPr>
                  </w:rPrChange>
                </w:rPr>
                <w:t>1-300</w:t>
              </w:r>
            </w:ins>
          </w:p>
        </w:tc>
        <w:tc>
          <w:tcPr>
            <w:tcW w:w="1418" w:type="dxa"/>
            <w:tcBorders>
              <w:top w:val="single" w:sz="6" w:space="0" w:color="000000"/>
              <w:left w:val="single" w:sz="6" w:space="0" w:color="000000"/>
              <w:bottom w:val="single" w:sz="6" w:space="0" w:color="000000"/>
              <w:right w:val="single" w:sz="6" w:space="0" w:color="000000"/>
            </w:tcBorders>
            <w:hideMark/>
          </w:tcPr>
          <w:p w14:paraId="6BCDF3A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87" w:author="Chairman" w:date="2021-06-03T10:33:00Z"/>
                <w:rFonts w:eastAsia="Calibri"/>
                <w:sz w:val="18"/>
                <w:szCs w:val="18"/>
                <w:lang w:eastAsia="zh-CN"/>
              </w:rPr>
            </w:pPr>
            <w:ins w:id="588" w:author="Chairman" w:date="2021-06-03T10:33:00Z">
              <w:r w:rsidRPr="00F723C1">
                <w:rPr>
                  <w:rFonts w:eastAsia="Calibri"/>
                  <w:sz w:val="18"/>
                  <w:szCs w:val="18"/>
                  <w:lang w:eastAsia="zh-CN"/>
                  <w:rPrChange w:id="589" w:author="Unknown" w:date="2021-06-03T10:33:00Z">
                    <w:rPr>
                      <w:lang w:eastAsia="zh-CN"/>
                    </w:rPr>
                  </w:rPrChange>
                </w:rPr>
                <w:t>1-10</w:t>
              </w:r>
            </w:ins>
          </w:p>
        </w:tc>
      </w:tr>
      <w:tr w:rsidR="00F723C1" w:rsidRPr="00F723C1" w14:paraId="1B010125" w14:textId="77777777" w:rsidTr="00F723C1">
        <w:trPr>
          <w:jc w:val="center"/>
          <w:ins w:id="590" w:author="Chairman" w:date="2021-06-03T10:33: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6DE1D84"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591" w:author="Chairman" w:date="2021-06-03T10:33:00Z"/>
                <w:rFonts w:eastAsia="Calibri"/>
                <w:sz w:val="18"/>
                <w:szCs w:val="18"/>
                <w:lang w:eastAsia="zh-CN"/>
              </w:rPr>
            </w:pPr>
            <w:ins w:id="592" w:author="Chairman" w:date="2021-06-03T10:33:00Z">
              <w:r w:rsidRPr="00F723C1">
                <w:rPr>
                  <w:rFonts w:eastAsia="Calibri"/>
                  <w:sz w:val="18"/>
                  <w:szCs w:val="18"/>
                  <w:lang w:eastAsia="zh-CN"/>
                </w:rPr>
                <w:t>Receiver noise figure</w:t>
              </w:r>
            </w:ins>
          </w:p>
        </w:tc>
        <w:tc>
          <w:tcPr>
            <w:tcW w:w="850" w:type="dxa"/>
            <w:tcBorders>
              <w:top w:val="single" w:sz="6" w:space="0" w:color="000000"/>
              <w:left w:val="single" w:sz="6" w:space="0" w:color="000000"/>
              <w:bottom w:val="single" w:sz="6" w:space="0" w:color="000000"/>
              <w:right w:val="single" w:sz="6" w:space="0" w:color="000000"/>
            </w:tcBorders>
            <w:hideMark/>
          </w:tcPr>
          <w:p w14:paraId="121EF7C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93" w:author="Chairman" w:date="2021-06-03T10:33:00Z"/>
                <w:rFonts w:eastAsia="Calibri"/>
                <w:sz w:val="18"/>
                <w:szCs w:val="18"/>
                <w:lang w:eastAsia="zh-CN"/>
              </w:rPr>
            </w:pPr>
            <w:ins w:id="594" w:author="Chairman" w:date="2021-06-03T10:33:00Z">
              <w:r w:rsidRPr="00F723C1">
                <w:rPr>
                  <w:rFonts w:eastAsia="Calibri"/>
                  <w:sz w:val="18"/>
                  <w:szCs w:val="18"/>
                  <w:lang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4913F77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95" w:author="Chairman" w:date="2021-06-03T10:33:00Z"/>
                <w:sz w:val="18"/>
                <w:szCs w:val="18"/>
                <w:lang w:eastAsia="zh-CN"/>
              </w:rPr>
            </w:pPr>
            <w:ins w:id="596" w:author="Chairman" w:date="2021-06-03T10:33:00Z">
              <w:r w:rsidRPr="00F723C1">
                <w:rPr>
                  <w:rFonts w:eastAsia="Calibri"/>
                  <w:sz w:val="18"/>
                  <w:szCs w:val="18"/>
                  <w:lang w:eastAsia="zh-CN"/>
                  <w:rPrChange w:id="597" w:author="Unknown" w:date="2021-06-03T10:33:00Z">
                    <w:rPr>
                      <w:lang w:eastAsia="zh-CN"/>
                    </w:rPr>
                  </w:rPrChange>
                </w:rPr>
                <w:t>3</w:t>
              </w:r>
            </w:ins>
          </w:p>
        </w:tc>
        <w:tc>
          <w:tcPr>
            <w:tcW w:w="1417" w:type="dxa"/>
            <w:tcBorders>
              <w:top w:val="single" w:sz="6" w:space="0" w:color="000000"/>
              <w:left w:val="single" w:sz="6" w:space="0" w:color="000000"/>
              <w:bottom w:val="single" w:sz="6" w:space="0" w:color="000000"/>
              <w:right w:val="single" w:sz="6" w:space="0" w:color="000000"/>
            </w:tcBorders>
            <w:hideMark/>
          </w:tcPr>
          <w:p w14:paraId="1E0A55B9"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598" w:author="Chairman" w:date="2021-06-03T10:33:00Z"/>
                <w:rFonts w:eastAsia="Calibri"/>
                <w:sz w:val="18"/>
                <w:szCs w:val="18"/>
                <w:lang w:eastAsia="zh-CN"/>
              </w:rPr>
            </w:pPr>
            <w:ins w:id="599" w:author="Chairman" w:date="2021-06-03T10:33:00Z">
              <w:r w:rsidRPr="00F723C1">
                <w:rPr>
                  <w:rFonts w:eastAsia="Calibri"/>
                  <w:sz w:val="18"/>
                  <w:szCs w:val="18"/>
                  <w:lang w:eastAsia="zh-CN"/>
                  <w:rPrChange w:id="600" w:author="Unknown" w:date="2021-06-03T10:33:00Z">
                    <w:rPr>
                      <w:lang w:eastAsia="zh-CN"/>
                    </w:rPr>
                  </w:rPrChange>
                </w:rPr>
                <w:t>4</w:t>
              </w:r>
            </w:ins>
          </w:p>
        </w:tc>
        <w:tc>
          <w:tcPr>
            <w:tcW w:w="1418" w:type="dxa"/>
            <w:tcBorders>
              <w:top w:val="single" w:sz="6" w:space="0" w:color="000000"/>
              <w:left w:val="single" w:sz="6" w:space="0" w:color="000000"/>
              <w:bottom w:val="single" w:sz="6" w:space="0" w:color="000000"/>
              <w:right w:val="single" w:sz="6" w:space="0" w:color="000000"/>
            </w:tcBorders>
            <w:hideMark/>
          </w:tcPr>
          <w:p w14:paraId="0D874F7C"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01" w:author="Chairman" w:date="2021-06-03T10:33:00Z"/>
                <w:rFonts w:eastAsia="Calibri"/>
                <w:sz w:val="18"/>
                <w:szCs w:val="18"/>
                <w:lang w:eastAsia="zh-CN"/>
              </w:rPr>
            </w:pPr>
            <w:ins w:id="602" w:author="Chairman" w:date="2021-06-03T10:33:00Z">
              <w:r w:rsidRPr="00F723C1">
                <w:rPr>
                  <w:rFonts w:eastAsia="Calibri"/>
                  <w:sz w:val="18"/>
                  <w:szCs w:val="18"/>
                  <w:lang w:eastAsia="zh-CN"/>
                  <w:rPrChange w:id="603" w:author="Unknown" w:date="2021-06-03T10:33:00Z">
                    <w:rPr>
                      <w:lang w:eastAsia="zh-CN"/>
                    </w:rPr>
                  </w:rPrChange>
                </w:rPr>
                <w:t>4</w:t>
              </w:r>
            </w:ins>
          </w:p>
        </w:tc>
      </w:tr>
      <w:tr w:rsidR="00F723C1" w:rsidRPr="00F723C1" w14:paraId="1EFAC3EB" w14:textId="77777777" w:rsidTr="00F723C1">
        <w:trPr>
          <w:jc w:val="center"/>
          <w:ins w:id="604" w:author="Chairman" w:date="2021-06-03T10:33: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095ABA8"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605" w:author="Chairman" w:date="2021-06-03T10:33:00Z"/>
                <w:rFonts w:eastAsia="Calibri"/>
                <w:sz w:val="18"/>
                <w:szCs w:val="18"/>
                <w:lang w:eastAsia="zh-CN"/>
              </w:rPr>
            </w:pPr>
            <w:ins w:id="606" w:author="Chairman" w:date="2021-06-03T10:33:00Z">
              <w:r w:rsidRPr="00F723C1">
                <w:rPr>
                  <w:rFonts w:eastAsia="Calibri"/>
                  <w:sz w:val="18"/>
                  <w:szCs w:val="18"/>
                  <w:lang w:eastAsia="zh-CN"/>
                </w:rPr>
                <w:t xml:space="preserve">Minimum </w:t>
              </w:r>
              <w:proofErr w:type="spellStart"/>
              <w:r w:rsidRPr="00F723C1">
                <w:rPr>
                  <w:rFonts w:eastAsia="Calibri"/>
                  <w:sz w:val="18"/>
                  <w:szCs w:val="18"/>
                  <w:lang w:eastAsia="zh-CN"/>
                </w:rPr>
                <w:t>discernable</w:t>
              </w:r>
              <w:proofErr w:type="spellEnd"/>
              <w:r w:rsidRPr="00F723C1">
                <w:rPr>
                  <w:rFonts w:eastAsia="Calibri"/>
                  <w:sz w:val="18"/>
                  <w:szCs w:val="18"/>
                  <w:lang w:eastAsia="zh-CN"/>
                </w:rPr>
                <w:t xml:space="preserve"> signal</w:t>
              </w:r>
            </w:ins>
          </w:p>
        </w:tc>
        <w:tc>
          <w:tcPr>
            <w:tcW w:w="850" w:type="dxa"/>
            <w:tcBorders>
              <w:top w:val="single" w:sz="6" w:space="0" w:color="000000"/>
              <w:left w:val="single" w:sz="6" w:space="0" w:color="000000"/>
              <w:bottom w:val="single" w:sz="6" w:space="0" w:color="000000"/>
              <w:right w:val="single" w:sz="6" w:space="0" w:color="000000"/>
            </w:tcBorders>
            <w:hideMark/>
          </w:tcPr>
          <w:p w14:paraId="58E6FCE2"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07" w:author="Chairman" w:date="2021-06-03T10:33:00Z"/>
                <w:rFonts w:eastAsia="Calibri"/>
                <w:sz w:val="18"/>
                <w:szCs w:val="18"/>
                <w:lang w:eastAsia="zh-CN"/>
              </w:rPr>
            </w:pPr>
            <w:ins w:id="608" w:author="Chairman" w:date="2021-06-03T10:33:00Z">
              <w:r w:rsidRPr="00F723C1">
                <w:rPr>
                  <w:rFonts w:eastAsia="Calibri"/>
                  <w:sz w:val="18"/>
                  <w:szCs w:val="18"/>
                  <w:lang w:eastAsia="zh-CN"/>
                </w:rPr>
                <w:t>dBm</w:t>
              </w:r>
            </w:ins>
          </w:p>
        </w:tc>
        <w:tc>
          <w:tcPr>
            <w:tcW w:w="1418" w:type="dxa"/>
            <w:tcBorders>
              <w:top w:val="single" w:sz="6" w:space="0" w:color="000000"/>
              <w:left w:val="single" w:sz="6" w:space="0" w:color="000000"/>
              <w:bottom w:val="single" w:sz="6" w:space="0" w:color="000000"/>
              <w:right w:val="single" w:sz="6" w:space="0" w:color="000000"/>
            </w:tcBorders>
            <w:hideMark/>
          </w:tcPr>
          <w:p w14:paraId="3080546D"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09" w:author="Chairman" w:date="2021-06-03T10:33:00Z"/>
                <w:sz w:val="18"/>
                <w:szCs w:val="18"/>
                <w:lang w:eastAsia="zh-CN"/>
              </w:rPr>
            </w:pPr>
            <w:ins w:id="610" w:author="Chairman" w:date="2021-06-03T10:33:00Z">
              <w:r w:rsidRPr="00F723C1">
                <w:rPr>
                  <w:rFonts w:eastAsia="Calibri"/>
                  <w:sz w:val="18"/>
                  <w:szCs w:val="18"/>
                  <w:lang w:eastAsia="zh-CN"/>
                  <w:rPrChange w:id="611" w:author="Unknown" w:date="2021-06-03T10:33:00Z">
                    <w:rPr>
                      <w:lang w:eastAsia="zh-CN"/>
                    </w:rPr>
                  </w:rPrChange>
                </w:rPr>
                <w:t>-95</w:t>
              </w:r>
            </w:ins>
          </w:p>
        </w:tc>
        <w:tc>
          <w:tcPr>
            <w:tcW w:w="1417" w:type="dxa"/>
            <w:tcBorders>
              <w:top w:val="single" w:sz="6" w:space="0" w:color="000000"/>
              <w:left w:val="single" w:sz="6" w:space="0" w:color="000000"/>
              <w:bottom w:val="single" w:sz="6" w:space="0" w:color="000000"/>
              <w:right w:val="single" w:sz="6" w:space="0" w:color="000000"/>
            </w:tcBorders>
            <w:hideMark/>
          </w:tcPr>
          <w:p w14:paraId="4633A9C5"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12" w:author="Chairman" w:date="2021-06-03T10:33:00Z"/>
                <w:rFonts w:eastAsia="Calibri"/>
                <w:sz w:val="18"/>
                <w:szCs w:val="18"/>
                <w:lang w:eastAsia="zh-CN"/>
              </w:rPr>
            </w:pPr>
            <w:ins w:id="613" w:author="Chairman" w:date="2021-06-03T10:33:00Z">
              <w:r w:rsidRPr="00F723C1">
                <w:rPr>
                  <w:rFonts w:eastAsia="Calibri"/>
                  <w:sz w:val="18"/>
                  <w:szCs w:val="18"/>
                  <w:lang w:eastAsia="zh-CN"/>
                </w:rPr>
                <w:t>-130</w:t>
              </w:r>
            </w:ins>
          </w:p>
        </w:tc>
        <w:tc>
          <w:tcPr>
            <w:tcW w:w="1418" w:type="dxa"/>
            <w:tcBorders>
              <w:top w:val="single" w:sz="6" w:space="0" w:color="000000"/>
              <w:left w:val="single" w:sz="6" w:space="0" w:color="000000"/>
              <w:bottom w:val="single" w:sz="6" w:space="0" w:color="000000"/>
              <w:right w:val="single" w:sz="6" w:space="0" w:color="000000"/>
            </w:tcBorders>
            <w:hideMark/>
          </w:tcPr>
          <w:p w14:paraId="4704D20B" w14:textId="77777777" w:rsidR="00F723C1" w:rsidRPr="00F723C1" w:rsidRDefault="00F723C1" w:rsidP="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614" w:author="Chairman" w:date="2021-06-03T10:33:00Z"/>
                <w:rFonts w:eastAsia="Calibri"/>
                <w:sz w:val="18"/>
                <w:szCs w:val="18"/>
                <w:lang w:eastAsia="zh-CN"/>
              </w:rPr>
            </w:pPr>
            <w:ins w:id="615" w:author="Chairman" w:date="2021-06-03T10:33:00Z">
              <w:r w:rsidRPr="00F723C1">
                <w:rPr>
                  <w:rFonts w:eastAsia="Calibri"/>
                  <w:sz w:val="18"/>
                  <w:szCs w:val="18"/>
                  <w:lang w:eastAsia="zh-CN"/>
                  <w:rPrChange w:id="616" w:author="Unknown" w:date="2021-06-03T10:33:00Z">
                    <w:rPr>
                      <w:lang w:eastAsia="zh-CN"/>
                    </w:rPr>
                  </w:rPrChange>
                </w:rPr>
                <w:t>–110</w:t>
              </w:r>
            </w:ins>
          </w:p>
        </w:tc>
      </w:tr>
    </w:tbl>
    <w:p w14:paraId="153AD2A2" w14:textId="4ACC10BA" w:rsidR="00F723C1" w:rsidRPr="00F723C1" w:rsidDel="00FF4751" w:rsidRDefault="00F723C1" w:rsidP="00F723C1">
      <w:pPr>
        <w:textAlignment w:val="auto"/>
        <w:rPr>
          <w:del w:id="617" w:author="DONCIO" w:date="2021-09-08T17:29:00Z"/>
          <w:i/>
          <w:iCs/>
          <w:color w:val="FF0000"/>
          <w:sz w:val="18"/>
          <w:szCs w:val="18"/>
        </w:rPr>
      </w:pPr>
      <w:del w:id="618" w:author="DONCIO" w:date="2021-09-08T17:29:00Z">
        <w:r w:rsidRPr="00FF4751" w:rsidDel="00FF4751">
          <w:rPr>
            <w:i/>
            <w:iCs/>
            <w:color w:val="FF0000"/>
            <w:sz w:val="18"/>
            <w:szCs w:val="18"/>
            <w:highlight w:val="yellow"/>
            <w:rPrChange w:id="619" w:author="DONCIO" w:date="2021-09-08T17:29:00Z">
              <w:rPr/>
            </w:rPrChange>
          </w:rPr>
          <w:delText xml:space="preserve">*[Editor’s notes: Question has been raised concerning the suitability of this </w:delText>
        </w:r>
        <w:r w:rsidRPr="00FF4751" w:rsidDel="00FF4751">
          <w:rPr>
            <w:i/>
            <w:iCs/>
            <w:color w:val="FF0000"/>
            <w:sz w:val="18"/>
            <w:szCs w:val="18"/>
            <w:highlight w:val="yellow"/>
            <w:rPrChange w:id="620" w:author="DONCIO" w:date="2021-09-08T17:29:00Z">
              <w:rPr>
                <w:i/>
                <w:iCs/>
                <w:color w:val="FF0000"/>
                <w:sz w:val="18"/>
                <w:szCs w:val="18"/>
              </w:rPr>
            </w:rPrChange>
          </w:rPr>
          <w:delText xml:space="preserve">frequncy </w:delText>
        </w:r>
        <w:r w:rsidRPr="00FF4751" w:rsidDel="00FF4751">
          <w:rPr>
            <w:i/>
            <w:iCs/>
            <w:color w:val="FF0000"/>
            <w:sz w:val="18"/>
            <w:szCs w:val="18"/>
            <w:highlight w:val="yellow"/>
            <w:rPrChange w:id="621" w:author="DONCIO" w:date="2021-09-08T17:29:00Z">
              <w:rPr/>
            </w:rPrChange>
          </w:rPr>
          <w:delText>band for detectsense-and-avoid radar in this frequency range for which RR No. 4.10 applies. It is noted that a draft new report is under consideration by the WP 5B to analyze the suitability of the existing allocation for detectsense-and-avoid system]</w:delText>
        </w:r>
      </w:del>
    </w:p>
    <w:p w14:paraId="0CAF568A" w14:textId="77777777" w:rsidR="00F723C1" w:rsidRPr="00F723C1" w:rsidRDefault="00F723C1" w:rsidP="00F723C1">
      <w:pPr>
        <w:tabs>
          <w:tab w:val="left" w:pos="720"/>
        </w:tabs>
        <w:overflowPunct/>
        <w:autoSpaceDE/>
        <w:adjustRightInd/>
        <w:spacing w:before="0"/>
        <w:textAlignment w:val="auto"/>
        <w:rPr>
          <w:ins w:id="622" w:author="Chairman" w:date="2021-06-03T10:20:00Z"/>
        </w:rPr>
      </w:pPr>
      <w:ins w:id="623" w:author="Chairman" w:date="2021-06-03T10:20:00Z">
        <w:r w:rsidRPr="00F723C1">
          <w:br w:type="page"/>
        </w:r>
      </w:ins>
    </w:p>
    <w:p w14:paraId="3D979CC3" w14:textId="77777777" w:rsidR="00F723C1" w:rsidRPr="00F723C1" w:rsidRDefault="00F723C1" w:rsidP="00F723C1">
      <w:pPr>
        <w:keepNext/>
        <w:keepLines/>
        <w:spacing w:before="0"/>
        <w:ind w:left="1134" w:hanging="1134"/>
        <w:textAlignment w:val="auto"/>
        <w:outlineLvl w:val="0"/>
        <w:rPr>
          <w:b/>
          <w:sz w:val="28"/>
          <w:lang w:val="en-US"/>
        </w:rPr>
      </w:pPr>
      <w:r w:rsidRPr="00F723C1">
        <w:rPr>
          <w:b/>
          <w:sz w:val="28"/>
          <w:lang w:val="en-US"/>
        </w:rPr>
        <w:lastRenderedPageBreak/>
        <w:t>3</w:t>
      </w:r>
      <w:r w:rsidRPr="00F723C1">
        <w:rPr>
          <w:b/>
          <w:sz w:val="28"/>
          <w:lang w:val="en-US"/>
        </w:rPr>
        <w:tab/>
        <w:t>Operational characteristics</w:t>
      </w:r>
    </w:p>
    <w:p w14:paraId="7C65BA41" w14:textId="77777777" w:rsidR="00F723C1" w:rsidRPr="00F723C1" w:rsidRDefault="00F723C1" w:rsidP="00F723C1">
      <w:pPr>
        <w:keepNext/>
        <w:keepLines/>
        <w:spacing w:before="200"/>
        <w:ind w:left="1134" w:hanging="1134"/>
        <w:textAlignment w:val="auto"/>
        <w:outlineLvl w:val="1"/>
        <w:rPr>
          <w:b/>
          <w:lang w:val="en-US"/>
        </w:rPr>
      </w:pPr>
      <w:r w:rsidRPr="00F723C1">
        <w:rPr>
          <w:b/>
          <w:lang w:val="en-US"/>
        </w:rPr>
        <w:t>3.1</w:t>
      </w:r>
      <w:r w:rsidRPr="00F723C1">
        <w:rPr>
          <w:b/>
          <w:lang w:val="en-US"/>
        </w:rPr>
        <w:tab/>
        <w:t>Aeronautical radionavigation radars</w:t>
      </w:r>
    </w:p>
    <w:p w14:paraId="65A75283" w14:textId="0481B17F" w:rsidR="00F723C1" w:rsidRPr="00F723C1" w:rsidRDefault="00F723C1" w:rsidP="00F723C1">
      <w:pPr>
        <w:jc w:val="both"/>
        <w:textAlignment w:val="auto"/>
        <w:rPr>
          <w:ins w:id="624" w:author="Chairman" w:date="2021-06-03T10:34:00Z"/>
        </w:rPr>
      </w:pPr>
      <w:r w:rsidRPr="00F723C1">
        <w:rPr>
          <w:lang w:val="en-US"/>
        </w:rPr>
        <w:t>Radars operating in the ARNS in the frequency band 5</w:t>
      </w:r>
      <w:r w:rsidRPr="00F723C1">
        <w:rPr>
          <w:rFonts w:ascii="Tms Rmn" w:hAnsi="Tms Rmn"/>
          <w:sz w:val="12"/>
          <w:lang w:val="en-US"/>
        </w:rPr>
        <w:t> </w:t>
      </w:r>
      <w:r w:rsidRPr="00F723C1">
        <w:rPr>
          <w:lang w:val="en-US"/>
        </w:rPr>
        <w:t>350-5</w:t>
      </w:r>
      <w:r w:rsidRPr="00F723C1">
        <w:rPr>
          <w:rFonts w:ascii="Tms Rmn" w:hAnsi="Tms Rmn"/>
          <w:sz w:val="12"/>
          <w:lang w:val="en-US"/>
        </w:rPr>
        <w:t> </w:t>
      </w:r>
      <w:r w:rsidRPr="00F723C1">
        <w:rPr>
          <w:lang w:val="en-US"/>
        </w:rPr>
        <w:t>460 MHz are primarily airborne systems used for flight safety. Both weather detection and avoidance radars, which operate continuously during flight, as well as windshear detection radars, which operate automatically whenever the aircraft descends below 2</w:t>
      </w:r>
      <w:r w:rsidRPr="00F723C1">
        <w:rPr>
          <w:rFonts w:ascii="Tms Rmn" w:hAnsi="Tms Rmn"/>
          <w:sz w:val="12"/>
          <w:lang w:val="en-US"/>
        </w:rPr>
        <w:t> </w:t>
      </w:r>
      <w:r w:rsidRPr="00F723C1">
        <w:rPr>
          <w:lang w:val="en-US"/>
        </w:rPr>
        <w:t xml:space="preserve">400 ft (732 m), are in use. Both radars have similar characteristics and are principally forward-looking radars which scan a volume around the aircraft’s flight path. These systems are automatically scanned over a given azimuth and elevation </w:t>
      </w:r>
      <w:proofErr w:type="gramStart"/>
      <w:r w:rsidRPr="00F723C1">
        <w:rPr>
          <w:lang w:val="en-US"/>
        </w:rPr>
        <w:t>range, and</w:t>
      </w:r>
      <w:proofErr w:type="gramEnd"/>
      <w:r w:rsidRPr="00F723C1">
        <w:rPr>
          <w:lang w:val="en-US"/>
        </w:rPr>
        <w:t xml:space="preserve"> are typically manually (mechanically) adjustable in elevation by the pilot (who may desire various elevation “cuts” for navigational decision-making).</w:t>
      </w:r>
      <w:ins w:id="625" w:author="Chairman" w:date="2021-06-03T10:34:00Z">
        <w:r w:rsidRPr="00F723C1">
          <w:rPr>
            <w:lang w:val="en-US"/>
          </w:rPr>
          <w:t xml:space="preserve"> </w:t>
        </w:r>
        <w:r w:rsidRPr="00F723C1">
          <w:t>Within this frequency range airborne doppler navigation radars are also used for acquiring information such as ground speed and aircraft drift angle with respect to the ground.</w:t>
        </w:r>
        <w:del w:id="626" w:author="DONCIO" w:date="2021-09-08T15:52:00Z">
          <w:r w:rsidRPr="00587015" w:rsidDel="00587015">
            <w:rPr>
              <w:position w:val="6"/>
              <w:sz w:val="18"/>
              <w:highlight w:val="yellow"/>
              <w:rPrChange w:id="627" w:author="DONCIO" w:date="2021-09-08T15:52:00Z">
                <w:rPr>
                  <w:position w:val="6"/>
                  <w:sz w:val="18"/>
                </w:rPr>
              </w:rPrChange>
            </w:rPr>
            <w:footnoteReference w:id="1"/>
          </w:r>
        </w:del>
        <w:r w:rsidRPr="00F723C1">
          <w:t xml:space="preserve"> </w:t>
        </w:r>
      </w:ins>
    </w:p>
    <w:p w14:paraId="5F155204" w14:textId="05C5AB80" w:rsidR="00F723C1" w:rsidRPr="00F723C1" w:rsidRDefault="00F723C1" w:rsidP="00F723C1">
      <w:pPr>
        <w:jc w:val="both"/>
        <w:textAlignment w:val="auto"/>
        <w:rPr>
          <w:lang w:val="en-US"/>
        </w:rPr>
      </w:pPr>
      <w:ins w:id="639" w:author="Chairman" w:date="2021-06-03T10:34:00Z">
        <w:r w:rsidRPr="00F723C1">
          <w:t>With the emergence of UAS, new detect and avoid radars (Radar </w:t>
        </w:r>
        <w:del w:id="640" w:author="DONCIO" w:date="2021-09-08T15:52:00Z">
          <w:r w:rsidRPr="00587015" w:rsidDel="00587015">
            <w:rPr>
              <w:highlight w:val="yellow"/>
              <w:rPrChange w:id="641" w:author="DONCIO" w:date="2021-09-08T15:52:00Z">
                <w:rPr/>
              </w:rPrChange>
            </w:rPr>
            <w:delText>9a</w:delText>
          </w:r>
        </w:del>
      </w:ins>
      <w:ins w:id="642" w:author="DONCIO" w:date="2021-09-08T15:52:00Z">
        <w:r w:rsidR="00587015" w:rsidRPr="00587015">
          <w:rPr>
            <w:highlight w:val="yellow"/>
            <w:rPrChange w:id="643" w:author="DONCIO" w:date="2021-09-08T15:52:00Z">
              <w:rPr/>
            </w:rPrChange>
          </w:rPr>
          <w:t>24</w:t>
        </w:r>
      </w:ins>
      <w:ins w:id="644" w:author="Chairman" w:date="2021-06-03T10:34:00Z">
        <w:r w:rsidRPr="00F723C1">
          <w:t>, Table 2), operating in the 5 350</w:t>
        </w:r>
      </w:ins>
      <w:ins w:id="645" w:author="Limousin, Catherine" w:date="2021-06-03T12:50:00Z">
        <w:r w:rsidRPr="00F723C1">
          <w:noBreakHyphen/>
        </w:r>
      </w:ins>
      <w:ins w:id="646" w:author="Chairman" w:date="2021-06-03T10:34:00Z">
        <w:r w:rsidRPr="00F723C1">
          <w:t>5 460 MHz frequency band will be developed and employed for the purpose of mitigating collision risk with other aircraft during all phases of flight.</w:t>
        </w:r>
        <w:r w:rsidRPr="00F723C1">
          <w:rPr>
            <w:position w:val="6"/>
            <w:sz w:val="18"/>
          </w:rPr>
          <w:t xml:space="preserve"> </w:t>
        </w:r>
      </w:ins>
      <w:del w:id="647" w:author="DONCIO" w:date="2021-09-08T15:52:00Z">
        <w:r w:rsidRPr="00587015" w:rsidDel="00587015">
          <w:rPr>
            <w:highlight w:val="yellow"/>
            <w:rPrChange w:id="648" w:author="DONCIO" w:date="2021-09-08T15:53:00Z">
              <w:rPr/>
            </w:rPrChange>
          </w:rPr>
          <w:footnoteReference w:id="2"/>
        </w:r>
      </w:del>
      <w:ins w:id="658" w:author="Chairman" w:date="2021-06-03T10:34:00Z">
        <w:del w:id="659" w:author="DONCIO" w:date="2021-09-08T15:52:00Z">
          <w:r w:rsidRPr="00F723C1" w:rsidDel="00587015">
            <w:delText xml:space="preserve"> </w:delText>
          </w:r>
        </w:del>
        <w:r w:rsidRPr="00F723C1">
          <w:t>The minimum operational performance standards for detect and avoid radars specify that, based on interference within a channel, the radar shall be capable of switching automatically between a minimum of three frequency channels within the utilized band. This requirement would allow the detect and avoid system to maintain the ability to operate under safety critical conditions while in the presence of other systems operating in the same frequency band.</w:t>
        </w:r>
      </w:ins>
    </w:p>
    <w:p w14:paraId="4FF848E8" w14:textId="77777777" w:rsidR="00F723C1" w:rsidRPr="00F723C1" w:rsidRDefault="00F723C1" w:rsidP="00F723C1">
      <w:pPr>
        <w:keepNext/>
        <w:keepLines/>
        <w:spacing w:before="200"/>
        <w:ind w:left="1134" w:hanging="1134"/>
        <w:jc w:val="both"/>
        <w:textAlignment w:val="auto"/>
        <w:outlineLvl w:val="1"/>
        <w:rPr>
          <w:b/>
          <w:lang w:val="en-US"/>
        </w:rPr>
      </w:pPr>
      <w:r w:rsidRPr="00F723C1">
        <w:rPr>
          <w:b/>
          <w:lang w:val="en-US"/>
        </w:rPr>
        <w:t>3.2</w:t>
      </w:r>
      <w:r w:rsidRPr="00F723C1">
        <w:rPr>
          <w:b/>
          <w:lang w:val="en-US"/>
        </w:rPr>
        <w:tab/>
        <w:t>Radiolocation radars</w:t>
      </w:r>
    </w:p>
    <w:p w14:paraId="0311C3E0" w14:textId="77777777" w:rsidR="00F723C1" w:rsidRPr="00F723C1" w:rsidRDefault="00F723C1" w:rsidP="00F723C1">
      <w:pPr>
        <w:jc w:val="both"/>
        <w:textAlignment w:val="auto"/>
        <w:rPr>
          <w:lang w:val="en-US"/>
        </w:rPr>
      </w:pPr>
      <w:r w:rsidRPr="00F723C1">
        <w:rPr>
          <w:lang w:val="en-US"/>
        </w:rPr>
        <w:t>There are numerous radar types, accomplishing various missions, operating within the radiolocation service throughout the frequency range 5</w:t>
      </w:r>
      <w:r w:rsidRPr="00F723C1">
        <w:rPr>
          <w:rFonts w:ascii="Tms Rmn" w:hAnsi="Tms Rmn"/>
          <w:sz w:val="12"/>
          <w:lang w:val="en-US"/>
        </w:rPr>
        <w:t> </w:t>
      </w:r>
      <w:r w:rsidRPr="00F723C1">
        <w:rPr>
          <w:lang w:val="en-US"/>
        </w:rPr>
        <w:t>250-5</w:t>
      </w:r>
      <w:r w:rsidRPr="00F723C1">
        <w:rPr>
          <w:rFonts w:ascii="Tms Rmn" w:hAnsi="Tms Rmn"/>
          <w:sz w:val="12"/>
          <w:lang w:val="en-US"/>
        </w:rPr>
        <w:t> </w:t>
      </w:r>
      <w:r w:rsidRPr="00F723C1">
        <w:rPr>
          <w:lang w:val="en-US"/>
        </w:rPr>
        <w:t xml:space="preserve">850 </w:t>
      </w:r>
      <w:proofErr w:type="spellStart"/>
      <w:r w:rsidRPr="00F723C1">
        <w:rPr>
          <w:lang w:val="en-US"/>
        </w:rPr>
        <w:t>MHz.</w:t>
      </w:r>
      <w:proofErr w:type="spellEnd"/>
      <w:r w:rsidRPr="00F723C1">
        <w:rPr>
          <w:lang w:val="en-US"/>
        </w:rPr>
        <w:t xml:space="preserve">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5B9428D0" w14:textId="77777777" w:rsidR="00F723C1" w:rsidRPr="00F723C1" w:rsidRDefault="00F723C1" w:rsidP="00F723C1">
      <w:pPr>
        <w:jc w:val="both"/>
        <w:textAlignment w:val="auto"/>
        <w:rPr>
          <w:lang w:val="en-US"/>
        </w:rPr>
      </w:pPr>
      <w:r w:rsidRPr="00F723C1">
        <w:rPr>
          <w:lang w:val="en-US"/>
        </w:rPr>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5DEE957F" w14:textId="77777777" w:rsidR="00F723C1" w:rsidRPr="00F723C1" w:rsidRDefault="00F723C1" w:rsidP="00F723C1">
      <w:pPr>
        <w:jc w:val="both"/>
        <w:textAlignment w:val="auto"/>
        <w:rPr>
          <w:lang w:val="en-US"/>
        </w:rPr>
      </w:pPr>
      <w:r w:rsidRPr="00F723C1">
        <w:rPr>
          <w:lang w:val="en-US"/>
        </w:rPr>
        <w:t>The radars have auto tracking antennas which either skin track or beacon track the object of interest. (Note that radar beacons have not been presented in Table 2; they normally are tunable over the frequency range 5 400-5 900 MHz, have transmitter powers in the range 50</w:t>
      </w:r>
      <w:r w:rsidRPr="00F723C1">
        <w:rPr>
          <w:lang w:val="en-US"/>
        </w:rPr>
        <w:noBreakHyphen/>
        <w:t>200 W peak, and serve to rebroadcast the received radar signal.) Periods of operation can last from minutes up to 4</w:t>
      </w:r>
      <w:r w:rsidRPr="00F723C1">
        <w:rPr>
          <w:lang w:val="en-US"/>
        </w:rPr>
        <w:noBreakHyphen/>
        <w:t>5 h, depending upon the test program. Operations are conducted at scheduled times 24 h/day, 7 days/week.</w:t>
      </w:r>
    </w:p>
    <w:p w14:paraId="24EA0321" w14:textId="77777777" w:rsidR="00F723C1" w:rsidRPr="00F723C1" w:rsidRDefault="00F723C1" w:rsidP="00F723C1">
      <w:pPr>
        <w:jc w:val="both"/>
        <w:textAlignment w:val="auto"/>
        <w:rPr>
          <w:lang w:val="en-US"/>
        </w:rPr>
      </w:pPr>
      <w:r w:rsidRPr="00F723C1">
        <w:rPr>
          <w:lang w:val="en-US"/>
        </w:rPr>
        <w:lastRenderedPageBreak/>
        <w:t xml:space="preserve">Shipboard sea and air surveillance radars are used for ship protection and operate continuously while the ship is underway as well as entering and leaving port areas. These radars operate continuously during the </w:t>
      </w:r>
      <w:proofErr w:type="spellStart"/>
      <w:r w:rsidRPr="00F723C1">
        <w:rPr>
          <w:lang w:val="en-US"/>
        </w:rPr>
        <w:t>shipʼs</w:t>
      </w:r>
      <w:proofErr w:type="spellEnd"/>
      <w:r w:rsidRPr="00F723C1">
        <w:rPr>
          <w:lang w:val="en-US"/>
        </w:rPr>
        <w:t xml:space="preserve"> deployment, based on </w:t>
      </w:r>
      <w:proofErr w:type="spellStart"/>
      <w:r w:rsidRPr="00F723C1">
        <w:rPr>
          <w:lang w:val="en-US"/>
        </w:rPr>
        <w:t>shipʼs</w:t>
      </w:r>
      <w:proofErr w:type="spellEnd"/>
      <w:r w:rsidRPr="00F723C1">
        <w:rPr>
          <w:lang w:val="en-US"/>
        </w:rPr>
        <w:t xml:space="preserve">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high transmitter powers and antennas which scan electronically in elevation and mechanically a full 360° in azimuth. Operations can be such that multiple ships are operating these radars simultaneously in a given geographical area.</w:t>
      </w:r>
    </w:p>
    <w:p w14:paraId="4086C23C" w14:textId="77777777" w:rsidR="00F723C1" w:rsidRPr="00F723C1" w:rsidRDefault="00F723C1" w:rsidP="00F723C1">
      <w:pPr>
        <w:jc w:val="both"/>
        <w:textAlignment w:val="auto"/>
        <w:rPr>
          <w:lang w:val="en-US"/>
        </w:rPr>
      </w:pPr>
      <w:r w:rsidRPr="00F723C1">
        <w:rPr>
          <w:lang w:val="en-US"/>
        </w:rPr>
        <w:t xml:space="preserve">Other special-purpose radars are also operated in the frequency band 5 250-5 850 </w:t>
      </w:r>
      <w:proofErr w:type="spellStart"/>
      <w:r w:rsidRPr="00F723C1">
        <w:rPr>
          <w:lang w:val="en-US"/>
        </w:rPr>
        <w:t>MHz.</w:t>
      </w:r>
      <w:proofErr w:type="spellEnd"/>
      <w:r w:rsidRPr="00F723C1">
        <w:rPr>
          <w:lang w:val="en-US"/>
        </w:rPr>
        <w:t xml:space="preserve"> Radar 7 (Table 2) is an airborne synthetic aperture radar which is used in land-mapping and imaging, environmental and land-use studies, and other related research activities. It is operated continuously at various altitudes and with varying look-down angles for periods of time up to hours in duration which depends upon the specific measurement campaign being performed.</w:t>
      </w:r>
    </w:p>
    <w:p w14:paraId="0CD648F3" w14:textId="77777777" w:rsidR="00F723C1" w:rsidRPr="00F723C1" w:rsidRDefault="00F723C1" w:rsidP="00F723C1">
      <w:pPr>
        <w:keepNext/>
        <w:keepLines/>
        <w:spacing w:before="280"/>
        <w:ind w:left="1134" w:hanging="1134"/>
        <w:jc w:val="both"/>
        <w:textAlignment w:val="auto"/>
        <w:outlineLvl w:val="0"/>
        <w:rPr>
          <w:b/>
          <w:sz w:val="28"/>
          <w:lang w:val="en-US"/>
        </w:rPr>
      </w:pPr>
      <w:r w:rsidRPr="00F723C1">
        <w:rPr>
          <w:b/>
          <w:sz w:val="28"/>
          <w:lang w:val="en-US"/>
        </w:rPr>
        <w:t>4</w:t>
      </w:r>
      <w:r w:rsidRPr="00F723C1">
        <w:rPr>
          <w:b/>
          <w:sz w:val="28"/>
          <w:lang w:val="en-US"/>
        </w:rPr>
        <w:tab/>
        <w:t>Protection criteria</w:t>
      </w:r>
    </w:p>
    <w:p w14:paraId="13B93AE4" w14:textId="77777777" w:rsidR="00F723C1" w:rsidRPr="00F723C1" w:rsidRDefault="00F723C1" w:rsidP="00F723C1">
      <w:pPr>
        <w:jc w:val="both"/>
        <w:textAlignment w:val="auto"/>
        <w:rPr>
          <w:lang w:val="en-US"/>
        </w:rPr>
      </w:pPr>
      <w:r w:rsidRPr="00F723C1">
        <w:rPr>
          <w:lang w:val="en-US"/>
        </w:rPr>
        <w:t>The desensitizing effect on radars operated in this</w:t>
      </w:r>
      <w:ins w:id="660" w:author="Chairman" w:date="2021-06-03T10:35:00Z">
        <w:r w:rsidRPr="00F723C1">
          <w:rPr>
            <w:lang w:val="en-US"/>
          </w:rPr>
          <w:t xml:space="preserve"> frequency</w:t>
        </w:r>
      </w:ins>
      <w:r w:rsidRPr="00F723C1">
        <w:rPr>
          <w:lang w:val="en-US"/>
        </w:rPr>
        <w:t xml:space="preserve"> 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r w:rsidRPr="00F723C1">
        <w:rPr>
          <w:i/>
          <w:lang w:val="en-US"/>
        </w:rPr>
        <w:t>N</w:t>
      </w:r>
      <w:r w:rsidRPr="00F723C1">
        <w:rPr>
          <w:vertAlign w:val="subscript"/>
          <w:lang w:val="en-US"/>
        </w:rPr>
        <w:t>0</w:t>
      </w:r>
      <w:r w:rsidRPr="00F723C1">
        <w:rPr>
          <w:lang w:val="en-US"/>
        </w:rPr>
        <w:t xml:space="preserve"> and that of noise-like interference by </w:t>
      </w:r>
      <w:r w:rsidRPr="00F723C1">
        <w:rPr>
          <w:i/>
          <w:lang w:val="en-US"/>
        </w:rPr>
        <w:t>I</w:t>
      </w:r>
      <w:r w:rsidRPr="00F723C1">
        <w:rPr>
          <w:vertAlign w:val="subscript"/>
          <w:lang w:val="en-US"/>
        </w:rPr>
        <w:t>0</w:t>
      </w:r>
      <w:r w:rsidRPr="00F723C1">
        <w:rPr>
          <w:lang w:val="en-US"/>
        </w:rPr>
        <w:t xml:space="preserve">, the resultant effective noise power spectral density becomes simply </w:t>
      </w:r>
      <w:r w:rsidRPr="00F723C1">
        <w:rPr>
          <w:i/>
          <w:lang w:val="en-US"/>
        </w:rPr>
        <w:t>I</w:t>
      </w:r>
      <w:r w:rsidRPr="00F723C1">
        <w:rPr>
          <w:vertAlign w:val="subscript"/>
          <w:lang w:val="en-US"/>
        </w:rPr>
        <w:t>0</w:t>
      </w:r>
      <w:r w:rsidRPr="00F723C1">
        <w:rPr>
          <w:lang w:val="en-US"/>
        </w:rPr>
        <w:t> + </w:t>
      </w:r>
      <w:r w:rsidRPr="00F723C1">
        <w:rPr>
          <w:i/>
          <w:lang w:val="en-US"/>
        </w:rPr>
        <w:t>N</w:t>
      </w:r>
      <w:r w:rsidRPr="00F723C1">
        <w:rPr>
          <w:vertAlign w:val="subscript"/>
          <w:lang w:val="en-US"/>
        </w:rPr>
        <w:t>0</w:t>
      </w:r>
      <w:r w:rsidRPr="00F723C1">
        <w:rPr>
          <w:lang w:val="en-US"/>
        </w:rPr>
        <w:t>. An increase of about 1 dB for the radiolocation radars except ground based meteorological radar would constitute significant degradation. Such an increase corresponds to an (</w:t>
      </w:r>
      <w:r w:rsidRPr="00F723C1">
        <w:rPr>
          <w:i/>
          <w:lang w:val="en-US"/>
        </w:rPr>
        <w:t>I</w:t>
      </w:r>
      <w:r w:rsidRPr="00F723C1">
        <w:rPr>
          <w:lang w:val="en-US"/>
        </w:rPr>
        <w:t> + </w:t>
      </w:r>
      <w:r w:rsidRPr="00F723C1">
        <w:rPr>
          <w:i/>
          <w:lang w:val="en-US"/>
        </w:rPr>
        <w:t>N</w:t>
      </w:r>
      <w:r w:rsidRPr="00F723C1">
        <w:rPr>
          <w:rFonts w:ascii="Tms Rmn" w:hAnsi="Tms Rmn"/>
          <w:iCs/>
          <w:sz w:val="12"/>
          <w:lang w:val="en-US"/>
        </w:rPr>
        <w:t> </w:t>
      </w:r>
      <w:r w:rsidRPr="00F723C1">
        <w:rPr>
          <w:lang w:val="en-US"/>
        </w:rPr>
        <w:t>)/</w:t>
      </w:r>
      <w:r w:rsidRPr="00F723C1">
        <w:rPr>
          <w:i/>
          <w:lang w:val="en-US"/>
        </w:rPr>
        <w:t>N</w:t>
      </w:r>
      <w:r w:rsidRPr="00F723C1">
        <w:rPr>
          <w:lang w:val="en-US"/>
        </w:rPr>
        <w:t xml:space="preserve"> ratio of 1.26, or an </w:t>
      </w:r>
      <w:r w:rsidRPr="00F723C1">
        <w:rPr>
          <w:i/>
          <w:lang w:val="en-US"/>
        </w:rPr>
        <w:t>I</w:t>
      </w:r>
      <w:r w:rsidRPr="00F723C1">
        <w:rPr>
          <w:lang w:val="en-US"/>
        </w:rPr>
        <w:t>/</w:t>
      </w:r>
      <w:r w:rsidRPr="00F723C1">
        <w:rPr>
          <w:i/>
          <w:lang w:val="en-US"/>
        </w:rPr>
        <w:t>N</w:t>
      </w:r>
      <w:r w:rsidRPr="00F723C1">
        <w:rPr>
          <w:lang w:val="en-US"/>
        </w:rPr>
        <w:t xml:space="preserve"> ratio of about −6 </w:t>
      </w:r>
      <w:proofErr w:type="spellStart"/>
      <w:r w:rsidRPr="00F723C1">
        <w:rPr>
          <w:lang w:val="en-US"/>
        </w:rPr>
        <w:t>dB.</w:t>
      </w:r>
      <w:proofErr w:type="spellEnd"/>
      <w:r w:rsidRPr="00F723C1">
        <w:rPr>
          <w:lang w:val="en-US"/>
        </w:rPr>
        <w:t xml:space="preserve"> For the radionavigation service and meteorological</w:t>
      </w:r>
      <w:r w:rsidRPr="00F723C1">
        <w:rPr>
          <w:position w:val="6"/>
          <w:sz w:val="18"/>
          <w:lang w:val="en-US"/>
        </w:rPr>
        <w:footnoteReference w:id="3"/>
      </w:r>
      <w:r w:rsidRPr="00F723C1">
        <w:rPr>
          <w:lang w:val="en-US"/>
        </w:rPr>
        <w:t xml:space="preserve"> radars considering the safety-of-life function, an increase of about 0.5 dB would constitute significant degradation. Such an increase corresponds to an </w:t>
      </w:r>
      <w:r w:rsidRPr="00F723C1">
        <w:rPr>
          <w:i/>
          <w:iCs/>
          <w:lang w:val="en-US"/>
        </w:rPr>
        <w:t>I</w:t>
      </w:r>
      <w:r w:rsidRPr="00F723C1">
        <w:rPr>
          <w:lang w:val="en-US"/>
        </w:rPr>
        <w:t> /</w:t>
      </w:r>
      <w:r w:rsidRPr="00F723C1">
        <w:rPr>
          <w:i/>
          <w:iCs/>
          <w:lang w:val="en-US"/>
        </w:rPr>
        <w:t>N</w:t>
      </w:r>
      <w:r w:rsidRPr="00F723C1">
        <w:rPr>
          <w:lang w:val="en-US"/>
        </w:rPr>
        <w:t xml:space="preserve"> ratio of about –10 </w:t>
      </w:r>
      <w:proofErr w:type="spellStart"/>
      <w:r w:rsidRPr="00F723C1">
        <w:rPr>
          <w:lang w:val="en-US"/>
        </w:rPr>
        <w:t>dB.</w:t>
      </w:r>
      <w:proofErr w:type="spellEnd"/>
      <w:r w:rsidRPr="00F723C1">
        <w:rPr>
          <w:lang w:val="en-US"/>
        </w:rPr>
        <w:t xml:space="preserve"> However, further study is required to validate this value. These protection criteria represent the aggregate effects of multiple interferers, when present; the tolerable </w:t>
      </w:r>
      <w:r w:rsidRPr="00F723C1">
        <w:rPr>
          <w:i/>
          <w:lang w:val="en-US"/>
        </w:rPr>
        <w:t>I</w:t>
      </w:r>
      <w:r w:rsidRPr="00F723C1">
        <w:rPr>
          <w:lang w:val="en-US"/>
        </w:rPr>
        <w:t>/</w:t>
      </w:r>
      <w:r w:rsidRPr="00F723C1">
        <w:rPr>
          <w:i/>
          <w:lang w:val="en-US"/>
        </w:rPr>
        <w:t>N</w:t>
      </w:r>
      <w:r w:rsidRPr="00F723C1">
        <w:rPr>
          <w:lang w:val="en-US"/>
        </w:rPr>
        <w:t xml:space="preserve"> ratio for an individual interferer depends on the number of interferers and their </w:t>
      </w:r>
      <w:proofErr w:type="gramStart"/>
      <w:r w:rsidRPr="00F723C1">
        <w:rPr>
          <w:lang w:val="en-US"/>
        </w:rPr>
        <w:t>geometry, and</w:t>
      </w:r>
      <w:proofErr w:type="gramEnd"/>
      <w:r w:rsidRPr="00F723C1">
        <w:rPr>
          <w:lang w:val="en-US"/>
        </w:rPr>
        <w:t xml:space="preserve"> needs to be assessed in the course of analysis of a given scenario.</w:t>
      </w:r>
    </w:p>
    <w:p w14:paraId="4415018A" w14:textId="77777777" w:rsidR="00F723C1" w:rsidRPr="00F723C1" w:rsidRDefault="00F723C1" w:rsidP="00F723C1">
      <w:pPr>
        <w:jc w:val="both"/>
        <w:textAlignment w:val="auto"/>
        <w:rPr>
          <w:lang w:val="en-US"/>
        </w:rPr>
      </w:pPr>
      <w:r w:rsidRPr="00F723C1">
        <w:rPr>
          <w:lang w:val="en-US"/>
        </w:rPr>
        <w:t>The aggregation factor can be very substantial in the case of certain communication systems, in which a great number of stations can be deployed.</w:t>
      </w:r>
    </w:p>
    <w:p w14:paraId="74E8D443" w14:textId="77777777" w:rsidR="00F723C1" w:rsidRPr="00F723C1" w:rsidRDefault="00F723C1" w:rsidP="00F723C1">
      <w:pPr>
        <w:jc w:val="both"/>
        <w:textAlignment w:val="auto"/>
        <w:rPr>
          <w:lang w:val="en-US"/>
        </w:rPr>
      </w:pPr>
      <w:r w:rsidRPr="00F723C1">
        <w:rPr>
          <w:lang w:val="en-US"/>
        </w:rPr>
        <w:t>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Assessing it will be an objective for analyses of interactions between specific radar types. In general, numerous features of radiodetermination radars can be expected to help suppress low-</w:t>
      </w:r>
      <w:r w:rsidRPr="00F723C1">
        <w:rPr>
          <w:lang w:val="en-US"/>
        </w:rPr>
        <w:lastRenderedPageBreak/>
        <w:t>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2323F2F8" w14:textId="77777777" w:rsidR="00F723C1" w:rsidRPr="00F723C1" w:rsidRDefault="00F723C1" w:rsidP="00F723C1">
      <w:pPr>
        <w:keepNext/>
        <w:keepLines/>
        <w:spacing w:before="280"/>
        <w:ind w:left="1134" w:hanging="1134"/>
        <w:jc w:val="both"/>
        <w:textAlignment w:val="auto"/>
        <w:outlineLvl w:val="0"/>
        <w:rPr>
          <w:b/>
          <w:sz w:val="28"/>
          <w:lang w:val="en-US"/>
        </w:rPr>
      </w:pPr>
      <w:r w:rsidRPr="00F723C1">
        <w:rPr>
          <w:b/>
          <w:sz w:val="28"/>
          <w:lang w:val="en-US"/>
        </w:rPr>
        <w:t>5</w:t>
      </w:r>
      <w:r w:rsidRPr="00F723C1">
        <w:rPr>
          <w:b/>
          <w:sz w:val="28"/>
          <w:lang w:val="en-US"/>
        </w:rPr>
        <w:tab/>
        <w:t>Interference mitigation techniques</w:t>
      </w:r>
    </w:p>
    <w:p w14:paraId="352CEBD6" w14:textId="77777777" w:rsidR="00F723C1" w:rsidRPr="00F723C1" w:rsidRDefault="00F723C1" w:rsidP="00F723C1">
      <w:pPr>
        <w:jc w:val="both"/>
        <w:textAlignment w:val="auto"/>
        <w:rPr>
          <w:lang w:val="en-US"/>
        </w:rPr>
      </w:pPr>
      <w:r w:rsidRPr="00F723C1">
        <w:rPr>
          <w:lang w:val="en-US"/>
        </w:rPr>
        <w:t>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through the use of asynchronous pulse rejection/suppression techniques. In radar-to-radar interactions, separation in frequency is not always necessary for compatible operation because high degrees of isolation in power coupling and in time either occur naturally or can be achieved by good design. Additional details of interference mitigation techniques employed by radar systems are contained in Recommendation ITU</w:t>
      </w:r>
      <w:r w:rsidRPr="00F723C1">
        <w:rPr>
          <w:lang w:val="en-US"/>
        </w:rPr>
        <w:noBreakHyphen/>
        <w:t>R M.1372.</w:t>
      </w:r>
      <w:bookmarkEnd w:id="11"/>
    </w:p>
    <w:p w14:paraId="6DA93AA4" w14:textId="77777777" w:rsidR="00F723C1" w:rsidRPr="00F723C1" w:rsidRDefault="00F723C1" w:rsidP="00F723C1">
      <w:pPr>
        <w:spacing w:before="360"/>
        <w:textAlignment w:val="auto"/>
        <w:rPr>
          <w:rFonts w:eastAsia="Calibri"/>
          <w:szCs w:val="22"/>
        </w:rPr>
      </w:pPr>
    </w:p>
    <w:sectPr w:rsidR="00F723C1" w:rsidRPr="00F723C1" w:rsidSect="006722B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EC001" w14:textId="77777777" w:rsidR="00987F13" w:rsidRDefault="00987F13" w:rsidP="00F723C1">
      <w:pPr>
        <w:spacing w:before="0"/>
      </w:pPr>
      <w:r>
        <w:separator/>
      </w:r>
    </w:p>
  </w:endnote>
  <w:endnote w:type="continuationSeparator" w:id="0">
    <w:p w14:paraId="3EBBFB15" w14:textId="77777777" w:rsidR="00987F13" w:rsidRDefault="00987F13" w:rsidP="00F723C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98957" w14:textId="77777777" w:rsidR="00987F13" w:rsidRDefault="00987F13" w:rsidP="00F723C1">
      <w:pPr>
        <w:spacing w:before="0"/>
      </w:pPr>
      <w:r>
        <w:separator/>
      </w:r>
    </w:p>
  </w:footnote>
  <w:footnote w:type="continuationSeparator" w:id="0">
    <w:p w14:paraId="2EBED430" w14:textId="77777777" w:rsidR="00987F13" w:rsidRDefault="00987F13" w:rsidP="00F723C1">
      <w:pPr>
        <w:spacing w:before="0"/>
      </w:pPr>
      <w:r>
        <w:continuationSeparator/>
      </w:r>
    </w:p>
  </w:footnote>
  <w:footnote w:id="1">
    <w:p w14:paraId="17603F1F" w14:textId="77777777" w:rsidR="00F723C1" w:rsidRPr="00587015" w:rsidDel="00587015" w:rsidRDefault="00F723C1" w:rsidP="00F723C1">
      <w:pPr>
        <w:pStyle w:val="FootnoteTextChar1Char1Char1CharCharChar11"/>
        <w:jc w:val="both"/>
        <w:rPr>
          <w:ins w:id="628" w:author="Chairman" w:date="2021-06-03T10:34:00Z"/>
          <w:del w:id="629" w:author="DONCIO" w:date="2021-09-08T15:52:00Z"/>
          <w:highlight w:val="yellow"/>
          <w:lang w:val="en-US"/>
          <w:rPrChange w:id="630" w:author="DONCIO" w:date="2021-09-08T15:53:00Z">
            <w:rPr>
              <w:ins w:id="631" w:author="Chairman" w:date="2021-06-03T10:34:00Z"/>
              <w:del w:id="632" w:author="DONCIO" w:date="2021-09-08T15:52:00Z"/>
              <w:lang w:val="en-US"/>
            </w:rPr>
          </w:rPrChange>
        </w:rPr>
      </w:pPr>
      <w:ins w:id="633" w:author="Chairman" w:date="2021-06-03T10:34:00Z">
        <w:del w:id="634" w:author="DONCIO" w:date="2021-09-08T15:52:00Z">
          <w:r w:rsidRPr="00587015" w:rsidDel="00587015">
            <w:rPr>
              <w:rStyle w:val="FootnoteReference"/>
              <w:highlight w:val="yellow"/>
              <w:rPrChange w:id="635" w:author="DONCIO" w:date="2021-09-08T15:53:00Z">
                <w:rPr>
                  <w:rStyle w:val="FootnoteReference"/>
                </w:rPr>
              </w:rPrChange>
            </w:rPr>
            <w:footnoteRef/>
          </w:r>
          <w:r w:rsidRPr="00587015" w:rsidDel="00587015">
            <w:rPr>
              <w:highlight w:val="yellow"/>
              <w:rPrChange w:id="636" w:author="DONCIO" w:date="2021-09-08T15:53:00Z">
                <w:rPr/>
              </w:rPrChange>
            </w:rPr>
            <w:tab/>
            <w:delText>The Radio Technical Commission for Aeronautics has developed a minimum operational performance standard for this equipment “</w:delText>
          </w:r>
          <w:r w:rsidRPr="00587015" w:rsidDel="00587015">
            <w:rPr>
              <w:iCs/>
              <w:highlight w:val="yellow"/>
              <w:rPrChange w:id="637" w:author="DONCIO" w:date="2021-09-08T15:53:00Z">
                <w:rPr>
                  <w:iCs/>
                </w:rPr>
              </w:rPrChange>
            </w:rPr>
            <w:delText>DO-158 – Airborne Doppler Radar Navigation Equipment</w:delText>
          </w:r>
          <w:r w:rsidRPr="00587015" w:rsidDel="00587015">
            <w:rPr>
              <w:highlight w:val="yellow"/>
              <w:rPrChange w:id="638" w:author="DONCIO" w:date="2021-09-08T15:53:00Z">
                <w:rPr/>
              </w:rPrChange>
            </w:rPr>
            <w:delText>”.</w:delText>
          </w:r>
        </w:del>
      </w:ins>
    </w:p>
  </w:footnote>
  <w:footnote w:id="2">
    <w:p w14:paraId="62623B96" w14:textId="77777777" w:rsidR="00F723C1" w:rsidDel="00587015" w:rsidRDefault="00F723C1" w:rsidP="00F723C1">
      <w:pPr>
        <w:pStyle w:val="FootnoteTextChar1Char1Char1CharCharChar11"/>
        <w:jc w:val="both"/>
        <w:rPr>
          <w:ins w:id="649" w:author="Chairman" w:date="2021-06-03T10:34:00Z"/>
          <w:del w:id="650" w:author="DONCIO" w:date="2021-09-08T15:52:00Z"/>
          <w:lang w:val="en-US"/>
        </w:rPr>
      </w:pPr>
      <w:ins w:id="651" w:author="Chairman" w:date="2021-06-03T10:34:00Z">
        <w:del w:id="652" w:author="DONCIO" w:date="2021-09-08T15:52:00Z">
          <w:r w:rsidRPr="00587015" w:rsidDel="00587015">
            <w:rPr>
              <w:rStyle w:val="FootnoteReference"/>
              <w:highlight w:val="yellow"/>
              <w:rPrChange w:id="653" w:author="DONCIO" w:date="2021-09-08T15:53:00Z">
                <w:rPr>
                  <w:rStyle w:val="FootnoteReference"/>
                </w:rPr>
              </w:rPrChange>
            </w:rPr>
            <w:footnoteRef/>
          </w:r>
          <w:r w:rsidRPr="00587015" w:rsidDel="00587015">
            <w:rPr>
              <w:highlight w:val="yellow"/>
              <w:rPrChange w:id="654" w:author="DONCIO" w:date="2021-09-08T15:53:00Z">
                <w:rPr/>
              </w:rPrChange>
            </w:rPr>
            <w:delText xml:space="preserve"> </w:delText>
          </w:r>
          <w:r w:rsidRPr="00587015" w:rsidDel="00587015">
            <w:rPr>
              <w:highlight w:val="yellow"/>
              <w:rPrChange w:id="655" w:author="DONCIO" w:date="2021-09-08T15:53:00Z">
                <w:rPr/>
              </w:rPrChange>
            </w:rPr>
            <w:tab/>
            <w:delText>The Radio Technical Commission for Aeronautics has developed a minimum operational performance standard for this equipment “</w:delText>
          </w:r>
          <w:r w:rsidRPr="00587015" w:rsidDel="00587015">
            <w:rPr>
              <w:iCs/>
              <w:highlight w:val="yellow"/>
              <w:rPrChange w:id="656" w:author="DONCIO" w:date="2021-09-08T15:53:00Z">
                <w:rPr>
                  <w:iCs/>
                </w:rPr>
              </w:rPrChange>
            </w:rPr>
            <w:delText>DO-</w:delText>
          </w:r>
          <w:r w:rsidRPr="00587015" w:rsidDel="00587015">
            <w:rPr>
              <w:highlight w:val="yellow"/>
              <w:rPrChange w:id="657" w:author="DONCIO" w:date="2021-09-08T15:53:00Z">
                <w:rPr/>
              </w:rPrChange>
            </w:rPr>
            <w:delText>366 – Air-to-Air Radar for Traffic Surveillance”.</w:delText>
          </w:r>
        </w:del>
      </w:ins>
    </w:p>
  </w:footnote>
  <w:footnote w:id="3">
    <w:p w14:paraId="6D94D397" w14:textId="77777777" w:rsidR="00F723C1" w:rsidRDefault="00F723C1" w:rsidP="00F723C1">
      <w:pPr>
        <w:pStyle w:val="FootnoteTextChar1Char1Char1CharCharChar11"/>
        <w:rPr>
          <w:lang w:val="en-US"/>
        </w:rPr>
      </w:pPr>
      <w:r>
        <w:rPr>
          <w:rStyle w:val="FootnoteReference"/>
        </w:rPr>
        <w:footnoteRef/>
      </w:r>
      <w:r>
        <w:rPr>
          <w:lang w:val="en-US"/>
        </w:rPr>
        <w:t xml:space="preserve"> </w:t>
      </w:r>
      <w:r>
        <w:rPr>
          <w:lang w:val="en-US"/>
        </w:rPr>
        <w:tab/>
      </w:r>
      <w:r>
        <w:rPr>
          <w:color w:val="000000"/>
          <w:szCs w:val="24"/>
          <w:lang w:val="en-US"/>
        </w:rPr>
        <w:t>The protection criteria for ground-based meteorological radars is found in Recommendation ITU</w:t>
      </w:r>
      <w:r>
        <w:rPr>
          <w:color w:val="000000"/>
          <w:szCs w:val="24"/>
          <w:lang w:val="en-US"/>
        </w:rPr>
        <w:noBreakHyphen/>
        <w:t>R M.1849.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EEC36D2"/>
    <w:lvl w:ilvl="0">
      <w:start w:val="1"/>
      <w:numFmt w:val="decimal"/>
      <w:pStyle w:val="ListNumber2"/>
      <w:lvlText w:val="%1."/>
      <w:lvlJc w:val="left"/>
      <w:pPr>
        <w:tabs>
          <w:tab w:val="num" w:pos="1492"/>
        </w:tabs>
        <w:ind w:left="1492" w:hanging="360"/>
      </w:pPr>
    </w:lvl>
  </w:abstractNum>
  <w:abstractNum w:abstractNumId="1" w15:restartNumberingAfterBreak="0">
    <w:nsid w:val="FFFFFF7D"/>
    <w:multiLevelType w:val="singleLevel"/>
    <w:tmpl w:val="7F5E9C96"/>
    <w:lvl w:ilvl="0">
      <w:start w:val="1"/>
      <w:numFmt w:val="decimal"/>
      <w:pStyle w:val="ListNumber"/>
      <w:lvlText w:val="%1."/>
      <w:lvlJc w:val="left"/>
      <w:pPr>
        <w:tabs>
          <w:tab w:val="num" w:pos="1209"/>
        </w:tabs>
        <w:ind w:left="1209" w:hanging="360"/>
      </w:pPr>
    </w:lvl>
  </w:abstractNum>
  <w:abstractNum w:abstractNumId="2" w15:restartNumberingAfterBreak="0">
    <w:nsid w:val="FFFFFF7E"/>
    <w:multiLevelType w:val="singleLevel"/>
    <w:tmpl w:val="DEC83174"/>
    <w:lvl w:ilvl="0">
      <w:start w:val="1"/>
      <w:numFmt w:val="decimal"/>
      <w:pStyle w:val="ListBullet5"/>
      <w:lvlText w:val="%1."/>
      <w:lvlJc w:val="left"/>
      <w:pPr>
        <w:tabs>
          <w:tab w:val="num" w:pos="926"/>
        </w:tabs>
        <w:ind w:left="926" w:hanging="360"/>
      </w:pPr>
    </w:lvl>
  </w:abstractNum>
  <w:abstractNum w:abstractNumId="3" w15:restartNumberingAfterBreak="0">
    <w:nsid w:val="FFFFFF7F"/>
    <w:multiLevelType w:val="singleLevel"/>
    <w:tmpl w:val="D310C330"/>
    <w:lvl w:ilvl="0">
      <w:start w:val="1"/>
      <w:numFmt w:val="decimal"/>
      <w:pStyle w:val="ListBullet4"/>
      <w:lvlText w:val="%1."/>
      <w:lvlJc w:val="left"/>
      <w:pPr>
        <w:tabs>
          <w:tab w:val="num" w:pos="643"/>
        </w:tabs>
        <w:ind w:left="643" w:hanging="360"/>
      </w:pPr>
    </w:lvl>
  </w:abstractNum>
  <w:abstractNum w:abstractNumId="4" w15:restartNumberingAfterBreak="0">
    <w:nsid w:val="FFFFFF80"/>
    <w:multiLevelType w:val="singleLevel"/>
    <w:tmpl w:val="4B5ED792"/>
    <w:lvl w:ilvl="0">
      <w:start w:val="1"/>
      <w:numFmt w:val="bullet"/>
      <w:pStyle w:val="ListBullet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C9E5F7A"/>
    <w:lvl w:ilvl="0">
      <w:start w:val="1"/>
      <w:numFmt w:val="bullet"/>
      <w:pStyle w:val="ListBullet"/>
      <w:lvlText w:val=""/>
      <w:lvlJc w:val="left"/>
      <w:pPr>
        <w:tabs>
          <w:tab w:val="num" w:pos="1209"/>
        </w:tabs>
        <w:ind w:left="1209" w:hanging="360"/>
      </w:pPr>
      <w:rPr>
        <w:rFonts w:ascii="Symbol" w:hAnsi="Symbol" w:hint="default"/>
      </w:rPr>
    </w:lvl>
  </w:abstractNum>
  <w:abstractNum w:abstractNumId="6" w15:restartNumberingAfterBreak="0">
    <w:nsid w:val="FFFFFF88"/>
    <w:multiLevelType w:val="singleLevel"/>
    <w:tmpl w:val="A03209EC"/>
    <w:lvl w:ilvl="0">
      <w:start w:val="1"/>
      <w:numFmt w:val="decimal"/>
      <w:pStyle w:val="ListBullet3"/>
      <w:lvlText w:val="%1."/>
      <w:lvlJc w:val="left"/>
      <w:pPr>
        <w:tabs>
          <w:tab w:val="num" w:pos="360"/>
        </w:tabs>
        <w:ind w:left="360" w:hanging="360"/>
      </w:pPr>
    </w:lvl>
  </w:abstractNum>
  <w:abstractNum w:abstractNumId="7" w15:restartNumberingAfterBreak="0">
    <w:nsid w:val="6ACE3C05"/>
    <w:multiLevelType w:val="hybridMultilevel"/>
    <w:tmpl w:val="1FEAC42A"/>
    <w:lvl w:ilvl="0" w:tplc="E96C5B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lvlOverride w:ilvl="0">
      <w:startOverride w:val="1"/>
    </w:lvlOverride>
  </w:num>
  <w:num w:numId="3">
    <w:abstractNumId w:val="4"/>
  </w:num>
  <w:num w:numId="4">
    <w:abstractNumId w:val="6"/>
    <w:lvlOverride w:ilvl="0">
      <w:startOverride w:val="1"/>
    </w:lvlOverride>
  </w:num>
  <w:num w:numId="5">
    <w:abstractNumId w:val="3"/>
    <w:lvlOverride w:ilvl="0">
      <w:startOverride w:val="1"/>
    </w:lvlOverride>
  </w:num>
  <w:num w:numId="6">
    <w:abstractNumId w:val="2"/>
    <w:lvlOverride w:ilvl="0">
      <w:startOverride w:val="1"/>
    </w:lvlOverride>
  </w:num>
  <w:num w:numId="7">
    <w:abstractNumId w:val="0"/>
    <w:lvlOverride w:ilvl="0">
      <w:startOverride w:val="1"/>
    </w:lvlOverride>
  </w:num>
  <w:num w:numId="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ONCIO">
    <w15:presenceInfo w15:providerId="None" w15:userId="DONCIO"/>
  </w15:person>
  <w15:person w15:author="Chairman">
    <w15:presenceInfo w15:providerId="None" w15:userId="Chairm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712"/>
    <w:rsid w:val="000D6960"/>
    <w:rsid w:val="001701A1"/>
    <w:rsid w:val="00175712"/>
    <w:rsid w:val="001C3804"/>
    <w:rsid w:val="00252A10"/>
    <w:rsid w:val="00393F4E"/>
    <w:rsid w:val="004C3E9E"/>
    <w:rsid w:val="0056517D"/>
    <w:rsid w:val="00581905"/>
    <w:rsid w:val="00587015"/>
    <w:rsid w:val="005C7C98"/>
    <w:rsid w:val="006125FB"/>
    <w:rsid w:val="006722B7"/>
    <w:rsid w:val="006C59CD"/>
    <w:rsid w:val="00710B3F"/>
    <w:rsid w:val="007E1602"/>
    <w:rsid w:val="00851DA2"/>
    <w:rsid w:val="009105F2"/>
    <w:rsid w:val="00912FAF"/>
    <w:rsid w:val="0093425A"/>
    <w:rsid w:val="00987F13"/>
    <w:rsid w:val="00A46514"/>
    <w:rsid w:val="00B86C50"/>
    <w:rsid w:val="00BA307A"/>
    <w:rsid w:val="00BB44AF"/>
    <w:rsid w:val="00BE519E"/>
    <w:rsid w:val="00C74BAF"/>
    <w:rsid w:val="00CC2151"/>
    <w:rsid w:val="00CC4BEA"/>
    <w:rsid w:val="00CE4780"/>
    <w:rsid w:val="00D24AA4"/>
    <w:rsid w:val="00D53DEE"/>
    <w:rsid w:val="00DF1854"/>
    <w:rsid w:val="00DF3156"/>
    <w:rsid w:val="00EE5477"/>
    <w:rsid w:val="00EF0113"/>
    <w:rsid w:val="00F12892"/>
    <w:rsid w:val="00F723C1"/>
    <w:rsid w:val="00F77756"/>
    <w:rsid w:val="00F8129E"/>
    <w:rsid w:val="00FF475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A073B"/>
  <w15:chartTrackingRefBased/>
  <w15:docId w15:val="{D3E61B22-81FB-4604-B13C-BD8C85445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712"/>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F723C1"/>
    <w:pPr>
      <w:keepNext/>
      <w:keepLines/>
      <w:spacing w:before="280"/>
      <w:ind w:left="1134" w:hanging="1134"/>
      <w:textAlignment w:val="auto"/>
      <w:outlineLvl w:val="0"/>
    </w:pPr>
    <w:rPr>
      <w:b/>
      <w:sz w:val="28"/>
    </w:rPr>
  </w:style>
  <w:style w:type="paragraph" w:styleId="Heading2">
    <w:name w:val="heading 2"/>
    <w:basedOn w:val="Heading1"/>
    <w:next w:val="Normal"/>
    <w:link w:val="Heading2Char"/>
    <w:semiHidden/>
    <w:unhideWhenUsed/>
    <w:qFormat/>
    <w:rsid w:val="00F723C1"/>
    <w:pPr>
      <w:spacing w:before="200"/>
      <w:outlineLvl w:val="1"/>
    </w:pPr>
    <w:rPr>
      <w:sz w:val="24"/>
    </w:rPr>
  </w:style>
  <w:style w:type="paragraph" w:styleId="Heading3">
    <w:name w:val="heading 3"/>
    <w:basedOn w:val="Heading1"/>
    <w:next w:val="Normal"/>
    <w:link w:val="Heading3Char"/>
    <w:semiHidden/>
    <w:unhideWhenUsed/>
    <w:qFormat/>
    <w:rsid w:val="00F723C1"/>
    <w:pPr>
      <w:tabs>
        <w:tab w:val="clear" w:pos="1134"/>
      </w:tabs>
      <w:spacing w:before="200"/>
      <w:outlineLvl w:val="2"/>
    </w:pPr>
    <w:rPr>
      <w:sz w:val="24"/>
    </w:rPr>
  </w:style>
  <w:style w:type="paragraph" w:styleId="Heading4">
    <w:name w:val="heading 4"/>
    <w:basedOn w:val="Heading3"/>
    <w:next w:val="Normal"/>
    <w:link w:val="Heading4Char"/>
    <w:semiHidden/>
    <w:unhideWhenUsed/>
    <w:qFormat/>
    <w:rsid w:val="00F723C1"/>
    <w:pPr>
      <w:outlineLvl w:val="3"/>
    </w:pPr>
  </w:style>
  <w:style w:type="paragraph" w:styleId="Heading5">
    <w:name w:val="heading 5"/>
    <w:basedOn w:val="Heading4"/>
    <w:next w:val="Normal"/>
    <w:link w:val="Heading5Char"/>
    <w:semiHidden/>
    <w:unhideWhenUsed/>
    <w:qFormat/>
    <w:rsid w:val="00F723C1"/>
    <w:pPr>
      <w:outlineLvl w:val="4"/>
    </w:pPr>
  </w:style>
  <w:style w:type="paragraph" w:styleId="Heading6">
    <w:name w:val="heading 6"/>
    <w:basedOn w:val="Heading4"/>
    <w:next w:val="Normal"/>
    <w:link w:val="Heading6Char"/>
    <w:semiHidden/>
    <w:unhideWhenUsed/>
    <w:qFormat/>
    <w:rsid w:val="00F723C1"/>
    <w:pPr>
      <w:outlineLvl w:val="5"/>
    </w:pPr>
  </w:style>
  <w:style w:type="paragraph" w:styleId="Heading7">
    <w:name w:val="heading 7"/>
    <w:basedOn w:val="Heading6"/>
    <w:next w:val="Normal"/>
    <w:link w:val="Heading7Char"/>
    <w:semiHidden/>
    <w:unhideWhenUsed/>
    <w:qFormat/>
    <w:rsid w:val="00F723C1"/>
    <w:pPr>
      <w:outlineLvl w:val="6"/>
    </w:pPr>
  </w:style>
  <w:style w:type="paragraph" w:styleId="Heading8">
    <w:name w:val="heading 8"/>
    <w:basedOn w:val="Heading6"/>
    <w:next w:val="Normal"/>
    <w:link w:val="Heading8Char"/>
    <w:semiHidden/>
    <w:unhideWhenUsed/>
    <w:qFormat/>
    <w:rsid w:val="00F723C1"/>
    <w:pPr>
      <w:outlineLvl w:val="7"/>
    </w:pPr>
  </w:style>
  <w:style w:type="paragraph" w:styleId="Heading9">
    <w:name w:val="heading 9"/>
    <w:basedOn w:val="Heading6"/>
    <w:next w:val="Normal"/>
    <w:link w:val="Heading9Char"/>
    <w:semiHidden/>
    <w:unhideWhenUsed/>
    <w:qFormat/>
    <w:rsid w:val="00F723C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
    <w:name w:val="Table"/>
    <w:basedOn w:val="Normal"/>
    <w:link w:val="TableChar"/>
    <w:autoRedefine/>
    <w:qFormat/>
    <w:rsid w:val="00C74BAF"/>
    <w:pPr>
      <w:tabs>
        <w:tab w:val="clear" w:pos="1134"/>
        <w:tab w:val="clear" w:pos="1871"/>
        <w:tab w:val="clear" w:pos="2268"/>
      </w:tabs>
      <w:overflowPunct/>
      <w:autoSpaceDE/>
      <w:autoSpaceDN/>
      <w:adjustRightInd/>
      <w:spacing w:before="0" w:line="360" w:lineRule="auto"/>
      <w:jc w:val="center"/>
      <w:textAlignment w:val="auto"/>
    </w:pPr>
    <w:rPr>
      <w:rFonts w:asciiTheme="minorHAnsi" w:hAnsiTheme="minorHAnsi"/>
      <w:sz w:val="16"/>
      <w:szCs w:val="24"/>
      <w:lang w:val="en-US"/>
    </w:rPr>
  </w:style>
  <w:style w:type="character" w:customStyle="1" w:styleId="TableChar">
    <w:name w:val="Table Char"/>
    <w:basedOn w:val="DefaultParagraphFont"/>
    <w:link w:val="Table"/>
    <w:rsid w:val="00C74BAF"/>
    <w:rPr>
      <w:rFonts w:eastAsia="Times New Roman" w:cs="Times New Roman"/>
      <w:sz w:val="16"/>
      <w:szCs w:val="24"/>
    </w:rPr>
  </w:style>
  <w:style w:type="paragraph" w:styleId="Caption">
    <w:name w:val="caption"/>
    <w:basedOn w:val="Normal"/>
    <w:next w:val="Normal"/>
    <w:uiPriority w:val="35"/>
    <w:unhideWhenUsed/>
    <w:qFormat/>
    <w:rsid w:val="005C7C98"/>
    <w:pPr>
      <w:tabs>
        <w:tab w:val="clear" w:pos="1134"/>
        <w:tab w:val="clear" w:pos="1871"/>
        <w:tab w:val="clear" w:pos="2268"/>
      </w:tabs>
      <w:overflowPunct/>
      <w:autoSpaceDE/>
      <w:autoSpaceDN/>
      <w:adjustRightInd/>
      <w:spacing w:before="200" w:after="200"/>
      <w:textAlignment w:val="auto"/>
    </w:pPr>
    <w:rPr>
      <w:b/>
      <w:bCs/>
      <w:color w:val="4472C4" w:themeColor="accent1"/>
      <w:sz w:val="18"/>
      <w:szCs w:val="18"/>
      <w:lang w:val="en-US"/>
    </w:rPr>
  </w:style>
  <w:style w:type="paragraph" w:customStyle="1" w:styleId="TabletitleBR">
    <w:name w:val="Table_title_BR"/>
    <w:basedOn w:val="Normal"/>
    <w:next w:val="Normal"/>
    <w:qFormat/>
    <w:rsid w:val="00175712"/>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styleId="Hyperlink">
    <w:name w:val="Hyperlink"/>
    <w:aliases w:val="CEO_Hyperlink,超级链接,ECC Hyperlink"/>
    <w:uiPriority w:val="99"/>
    <w:rsid w:val="00175712"/>
    <w:rPr>
      <w:rFonts w:cs="Times New Roman"/>
      <w:color w:val="0000FF"/>
      <w:u w:val="single"/>
    </w:rPr>
  </w:style>
  <w:style w:type="character" w:customStyle="1" w:styleId="Heading1Char">
    <w:name w:val="Heading 1 Char"/>
    <w:basedOn w:val="DefaultParagraphFont"/>
    <w:link w:val="Heading1"/>
    <w:rsid w:val="00F723C1"/>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
    <w:semiHidden/>
    <w:rsid w:val="00F723C1"/>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semiHidden/>
    <w:rsid w:val="00F723C1"/>
    <w:rPr>
      <w:rFonts w:ascii="Times New Roman" w:eastAsia="Times New Roman" w:hAnsi="Times New Roman" w:cs="Times New Roman"/>
      <w:b/>
      <w:sz w:val="24"/>
      <w:szCs w:val="20"/>
      <w:lang w:val="en-GB"/>
    </w:rPr>
  </w:style>
  <w:style w:type="character" w:customStyle="1" w:styleId="Heading4Char">
    <w:name w:val="Heading 4 Char"/>
    <w:basedOn w:val="DefaultParagraphFont"/>
    <w:link w:val="Heading4"/>
    <w:semiHidden/>
    <w:rsid w:val="00F723C1"/>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semiHidden/>
    <w:rsid w:val="00F723C1"/>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semiHidden/>
    <w:rsid w:val="00F723C1"/>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semiHidden/>
    <w:rsid w:val="00F723C1"/>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semiHidden/>
    <w:rsid w:val="00F723C1"/>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semiHidden/>
    <w:rsid w:val="00F723C1"/>
    <w:rPr>
      <w:rFonts w:ascii="Times New Roman" w:eastAsia="Times New Roman" w:hAnsi="Times New Roman" w:cs="Times New Roman"/>
      <w:b/>
      <w:sz w:val="24"/>
      <w:szCs w:val="20"/>
      <w:lang w:val="en-GB"/>
    </w:rPr>
  </w:style>
  <w:style w:type="numbering" w:customStyle="1" w:styleId="NoList1">
    <w:name w:val="No List1"/>
    <w:next w:val="NoList"/>
    <w:uiPriority w:val="99"/>
    <w:semiHidden/>
    <w:unhideWhenUsed/>
    <w:rsid w:val="00F723C1"/>
  </w:style>
  <w:style w:type="character" w:customStyle="1" w:styleId="FollowedHyperlink1">
    <w:name w:val="FollowedHyperlink1"/>
    <w:basedOn w:val="DefaultParagraphFont"/>
    <w:uiPriority w:val="99"/>
    <w:semiHidden/>
    <w:unhideWhenUsed/>
    <w:rsid w:val="00F723C1"/>
    <w:rPr>
      <w:color w:val="800080"/>
      <w:u w:val="single"/>
    </w:rPr>
  </w:style>
  <w:style w:type="paragraph" w:customStyle="1" w:styleId="msonormal0">
    <w:name w:val="msonormal"/>
    <w:basedOn w:val="Normal"/>
    <w:rsid w:val="00F723C1"/>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paragraph" w:styleId="Index1">
    <w:name w:val="index 1"/>
    <w:basedOn w:val="Normal"/>
    <w:next w:val="Normal"/>
    <w:autoRedefine/>
    <w:semiHidden/>
    <w:unhideWhenUsed/>
    <w:rsid w:val="00F723C1"/>
    <w:pPr>
      <w:textAlignment w:val="auto"/>
    </w:pPr>
  </w:style>
  <w:style w:type="paragraph" w:styleId="Index2">
    <w:name w:val="index 2"/>
    <w:basedOn w:val="Normal"/>
    <w:next w:val="Normal"/>
    <w:autoRedefine/>
    <w:semiHidden/>
    <w:unhideWhenUsed/>
    <w:rsid w:val="00F723C1"/>
    <w:pPr>
      <w:ind w:left="283"/>
      <w:textAlignment w:val="auto"/>
    </w:pPr>
  </w:style>
  <w:style w:type="paragraph" w:styleId="Index3">
    <w:name w:val="index 3"/>
    <w:basedOn w:val="Normal"/>
    <w:next w:val="Normal"/>
    <w:autoRedefine/>
    <w:semiHidden/>
    <w:unhideWhenUsed/>
    <w:rsid w:val="00F723C1"/>
    <w:pPr>
      <w:ind w:left="566"/>
      <w:textAlignment w:val="auto"/>
    </w:pPr>
  </w:style>
  <w:style w:type="paragraph" w:styleId="Index4">
    <w:name w:val="index 4"/>
    <w:basedOn w:val="Normal"/>
    <w:next w:val="Normal"/>
    <w:autoRedefine/>
    <w:semiHidden/>
    <w:unhideWhenUsed/>
    <w:rsid w:val="00F723C1"/>
    <w:pPr>
      <w:ind w:left="849"/>
      <w:textAlignment w:val="auto"/>
    </w:pPr>
  </w:style>
  <w:style w:type="paragraph" w:styleId="Index5">
    <w:name w:val="index 5"/>
    <w:basedOn w:val="Normal"/>
    <w:next w:val="Normal"/>
    <w:autoRedefine/>
    <w:semiHidden/>
    <w:unhideWhenUsed/>
    <w:rsid w:val="00F723C1"/>
    <w:pPr>
      <w:ind w:left="1132"/>
      <w:textAlignment w:val="auto"/>
    </w:pPr>
  </w:style>
  <w:style w:type="paragraph" w:styleId="Index6">
    <w:name w:val="index 6"/>
    <w:basedOn w:val="Normal"/>
    <w:next w:val="Normal"/>
    <w:autoRedefine/>
    <w:semiHidden/>
    <w:unhideWhenUsed/>
    <w:rsid w:val="00F723C1"/>
    <w:pPr>
      <w:ind w:left="1415"/>
      <w:textAlignment w:val="auto"/>
    </w:pPr>
  </w:style>
  <w:style w:type="paragraph" w:styleId="Index7">
    <w:name w:val="index 7"/>
    <w:basedOn w:val="Normal"/>
    <w:next w:val="Normal"/>
    <w:autoRedefine/>
    <w:semiHidden/>
    <w:unhideWhenUsed/>
    <w:rsid w:val="00F723C1"/>
    <w:pPr>
      <w:ind w:left="1698"/>
      <w:textAlignment w:val="auto"/>
    </w:pPr>
  </w:style>
  <w:style w:type="paragraph" w:styleId="TOC1">
    <w:name w:val="toc 1"/>
    <w:basedOn w:val="Normal"/>
    <w:autoRedefine/>
    <w:semiHidden/>
    <w:unhideWhenUsed/>
    <w:rsid w:val="00F723C1"/>
    <w:pPr>
      <w:keepLines/>
      <w:tabs>
        <w:tab w:val="clear" w:pos="1134"/>
        <w:tab w:val="clear" w:pos="1871"/>
        <w:tab w:val="clear" w:pos="2268"/>
        <w:tab w:val="left" w:pos="567"/>
        <w:tab w:val="left" w:leader="dot" w:pos="7938"/>
        <w:tab w:val="center" w:pos="9526"/>
      </w:tabs>
      <w:spacing w:before="240"/>
      <w:ind w:left="567" w:hanging="567"/>
      <w:textAlignment w:val="auto"/>
    </w:pPr>
  </w:style>
  <w:style w:type="paragraph" w:styleId="TOC2">
    <w:name w:val="toc 2"/>
    <w:basedOn w:val="TOC1"/>
    <w:autoRedefine/>
    <w:semiHidden/>
    <w:unhideWhenUsed/>
    <w:rsid w:val="00F723C1"/>
    <w:pPr>
      <w:spacing w:before="120"/>
    </w:pPr>
  </w:style>
  <w:style w:type="paragraph" w:styleId="TOC3">
    <w:name w:val="toc 3"/>
    <w:basedOn w:val="TOC2"/>
    <w:autoRedefine/>
    <w:semiHidden/>
    <w:unhideWhenUsed/>
    <w:rsid w:val="00F723C1"/>
  </w:style>
  <w:style w:type="paragraph" w:styleId="TOC4">
    <w:name w:val="toc 4"/>
    <w:basedOn w:val="TOC3"/>
    <w:autoRedefine/>
    <w:semiHidden/>
    <w:unhideWhenUsed/>
    <w:rsid w:val="00F723C1"/>
  </w:style>
  <w:style w:type="paragraph" w:styleId="TOC5">
    <w:name w:val="toc 5"/>
    <w:basedOn w:val="TOC4"/>
    <w:autoRedefine/>
    <w:semiHidden/>
    <w:unhideWhenUsed/>
    <w:rsid w:val="00F723C1"/>
  </w:style>
  <w:style w:type="paragraph" w:styleId="TOC6">
    <w:name w:val="toc 6"/>
    <w:basedOn w:val="TOC4"/>
    <w:autoRedefine/>
    <w:semiHidden/>
    <w:unhideWhenUsed/>
    <w:rsid w:val="00F723C1"/>
  </w:style>
  <w:style w:type="paragraph" w:styleId="TOC7">
    <w:name w:val="toc 7"/>
    <w:basedOn w:val="TOC4"/>
    <w:autoRedefine/>
    <w:semiHidden/>
    <w:unhideWhenUsed/>
    <w:rsid w:val="00F723C1"/>
  </w:style>
  <w:style w:type="paragraph" w:styleId="TOC8">
    <w:name w:val="toc 8"/>
    <w:basedOn w:val="TOC4"/>
    <w:autoRedefine/>
    <w:semiHidden/>
    <w:unhideWhenUsed/>
    <w:rsid w:val="00F723C1"/>
  </w:style>
  <w:style w:type="paragraph" w:styleId="NormalIndent">
    <w:name w:val="Normal Indent"/>
    <w:basedOn w:val="Normal"/>
    <w:semiHidden/>
    <w:unhideWhenUsed/>
    <w:rsid w:val="00F723C1"/>
    <w:pPr>
      <w:ind w:left="1134"/>
      <w:textAlignment w:val="auto"/>
    </w:pPr>
  </w:style>
  <w:style w:type="character" w:customStyle="1" w:styleId="FootnoteTextChar">
    <w:name w:val="Footnote Text Char"/>
    <w:basedOn w:val="DefaultParagraphFont"/>
    <w:link w:val="FootnoteText"/>
    <w:semiHidden/>
    <w:locked/>
    <w:rsid w:val="00F723C1"/>
    <w:rPr>
      <w:rFonts w:ascii="Times New Roman" w:hAnsi="Times New Roman" w:cs="Times New Roman"/>
      <w:sz w:val="24"/>
      <w:lang w:val="en-GB"/>
    </w:rPr>
  </w:style>
  <w:style w:type="paragraph" w:customStyle="1" w:styleId="FootnoteTextChar1Char1Char1CharCharChar11">
    <w:name w:val="Footnote Text Char1 Char1 Char1 Char Char Char11"/>
    <w:basedOn w:val="Normal"/>
    <w:next w:val="FootnoteText"/>
    <w:semiHidden/>
    <w:unhideWhenUsed/>
    <w:rsid w:val="00F723C1"/>
    <w:pPr>
      <w:keepLines/>
      <w:tabs>
        <w:tab w:val="left" w:pos="255"/>
      </w:tabs>
      <w:textAlignment w:val="auto"/>
    </w:pPr>
    <w:rPr>
      <w:rFonts w:eastAsia="Calibri"/>
      <w:szCs w:val="22"/>
    </w:rPr>
  </w:style>
  <w:style w:type="character" w:customStyle="1" w:styleId="FootnoteTextChar1">
    <w:name w:val="Footnote Text Char1"/>
    <w:basedOn w:val="DefaultParagraphFont"/>
    <w:uiPriority w:val="99"/>
    <w:semiHidden/>
    <w:rsid w:val="00F723C1"/>
    <w:rPr>
      <w:rFonts w:ascii="Times New Roman" w:eastAsia="Times New Roman" w:hAnsi="Times New Roman" w:cs="Times New Roman"/>
      <w:sz w:val="20"/>
      <w:szCs w:val="20"/>
      <w:lang w:val="en-GB"/>
    </w:rPr>
  </w:style>
  <w:style w:type="character" w:customStyle="1" w:styleId="FootnoteTextChar2">
    <w:name w:val="Footnote Text Char2"/>
    <w:aliases w:val="footnote text Char1,ALTS FOOTNOTE Char1,Footnote Text Char1 Char1,Footnote Text Char Char1 Char1,Footnote Text Char4 Char Char Char1,Footnote Text Char1 Char1 Char1 Char Char1,Footnote Text Char Char1 Char1 Char Char Char1"/>
    <w:basedOn w:val="DefaultParagraphFont"/>
    <w:semiHidden/>
    <w:rsid w:val="00F723C1"/>
    <w:rPr>
      <w:rFonts w:ascii="Times New Roman" w:hAnsi="Times New Roman"/>
      <w:lang w:val="en-GB" w:eastAsia="en-US"/>
    </w:rPr>
  </w:style>
  <w:style w:type="paragraph" w:styleId="CommentText">
    <w:name w:val="annotation text"/>
    <w:basedOn w:val="Normal"/>
    <w:link w:val="CommentTextChar"/>
    <w:semiHidden/>
    <w:unhideWhenUsed/>
    <w:rsid w:val="00F723C1"/>
    <w:pPr>
      <w:tabs>
        <w:tab w:val="clear" w:pos="1134"/>
        <w:tab w:val="clear" w:pos="1871"/>
        <w:tab w:val="clear" w:pos="2268"/>
        <w:tab w:val="left" w:pos="794"/>
        <w:tab w:val="left" w:pos="1191"/>
        <w:tab w:val="left" w:pos="1588"/>
        <w:tab w:val="left" w:pos="1985"/>
      </w:tabs>
      <w:jc w:val="both"/>
      <w:textAlignment w:val="auto"/>
    </w:pPr>
    <w:rPr>
      <w:sz w:val="20"/>
      <w:lang w:val="fr-FR"/>
    </w:rPr>
  </w:style>
  <w:style w:type="character" w:customStyle="1" w:styleId="CommentTextChar">
    <w:name w:val="Comment Text Char"/>
    <w:basedOn w:val="DefaultParagraphFont"/>
    <w:link w:val="CommentText"/>
    <w:semiHidden/>
    <w:rsid w:val="00F723C1"/>
    <w:rPr>
      <w:rFonts w:ascii="Times New Roman" w:eastAsia="Times New Roman" w:hAnsi="Times New Roman" w:cs="Times New Roman"/>
      <w:sz w:val="20"/>
      <w:szCs w:val="20"/>
      <w:lang w:val="fr-FR"/>
    </w:rPr>
  </w:style>
  <w:style w:type="character" w:customStyle="1" w:styleId="HeaderChar">
    <w:name w:val="Header Char"/>
    <w:basedOn w:val="DefaultParagraphFont"/>
    <w:link w:val="Header"/>
    <w:semiHidden/>
    <w:qFormat/>
    <w:locked/>
    <w:rsid w:val="00F723C1"/>
    <w:rPr>
      <w:rFonts w:ascii="Times New Roman" w:hAnsi="Times New Roman" w:cs="Times New Roman"/>
      <w:sz w:val="18"/>
      <w:lang w:val="en-GB"/>
    </w:rPr>
  </w:style>
  <w:style w:type="paragraph" w:customStyle="1" w:styleId="header211">
    <w:name w:val="header211"/>
    <w:basedOn w:val="Normal"/>
    <w:next w:val="Header"/>
    <w:semiHidden/>
    <w:unhideWhenUsed/>
    <w:qFormat/>
    <w:rsid w:val="00F723C1"/>
    <w:pPr>
      <w:spacing w:before="0"/>
      <w:jc w:val="center"/>
      <w:textAlignment w:val="auto"/>
    </w:pPr>
    <w:rPr>
      <w:rFonts w:eastAsia="Calibri"/>
      <w:sz w:val="18"/>
      <w:szCs w:val="22"/>
    </w:rPr>
  </w:style>
  <w:style w:type="character" w:customStyle="1" w:styleId="HeaderChar1">
    <w:name w:val="Header Char1"/>
    <w:aliases w:val="encabezado Char1,header odd Char1,header odd1 Char1,header odd2 Char1,header Char1,header odd3 Char1,header odd4 Char1,header odd5 Char1,header odd6 Char1,header1 Char1,header2 Char1,header3 Char1,header odd11 Char1,header odd21 Char1"/>
    <w:basedOn w:val="DefaultParagraphFont"/>
    <w:semiHidden/>
    <w:rsid w:val="00F723C1"/>
    <w:rPr>
      <w:rFonts w:ascii="Times New Roman" w:eastAsia="Times New Roman" w:hAnsi="Times New Roman" w:cs="Times New Roman"/>
      <w:sz w:val="24"/>
      <w:szCs w:val="20"/>
      <w:lang w:val="en-GB"/>
    </w:rPr>
  </w:style>
  <w:style w:type="paragraph" w:styleId="Footer">
    <w:name w:val="footer"/>
    <w:basedOn w:val="Normal"/>
    <w:link w:val="FooterChar"/>
    <w:semiHidden/>
    <w:unhideWhenUsed/>
    <w:rsid w:val="00F723C1"/>
    <w:pPr>
      <w:tabs>
        <w:tab w:val="clear" w:pos="1134"/>
        <w:tab w:val="clear" w:pos="1871"/>
        <w:tab w:val="clear" w:pos="2268"/>
        <w:tab w:val="left" w:pos="5954"/>
        <w:tab w:val="right" w:pos="9639"/>
      </w:tabs>
      <w:spacing w:before="0"/>
      <w:textAlignment w:val="auto"/>
    </w:pPr>
    <w:rPr>
      <w:caps/>
      <w:noProof/>
      <w:sz w:val="16"/>
    </w:rPr>
  </w:style>
  <w:style w:type="character" w:customStyle="1" w:styleId="FooterChar">
    <w:name w:val="Footer Char"/>
    <w:basedOn w:val="DefaultParagraphFont"/>
    <w:link w:val="Footer"/>
    <w:semiHidden/>
    <w:rsid w:val="00F723C1"/>
    <w:rPr>
      <w:rFonts w:ascii="Times New Roman" w:eastAsia="Times New Roman" w:hAnsi="Times New Roman" w:cs="Times New Roman"/>
      <w:caps/>
      <w:noProof/>
      <w:sz w:val="16"/>
      <w:szCs w:val="20"/>
      <w:lang w:val="en-GB"/>
    </w:rPr>
  </w:style>
  <w:style w:type="paragraph" w:styleId="IndexHeading">
    <w:name w:val="index heading"/>
    <w:basedOn w:val="Normal"/>
    <w:next w:val="Index1"/>
    <w:semiHidden/>
    <w:unhideWhenUsed/>
    <w:rsid w:val="00F723C1"/>
    <w:pPr>
      <w:textAlignment w:val="auto"/>
    </w:pPr>
  </w:style>
  <w:style w:type="paragraph" w:styleId="EndnoteText">
    <w:name w:val="endnote text"/>
    <w:basedOn w:val="Normal"/>
    <w:link w:val="EndnoteTextChar"/>
    <w:semiHidden/>
    <w:unhideWhenUsed/>
    <w:rsid w:val="00F723C1"/>
    <w:pPr>
      <w:spacing w:before="0"/>
      <w:textAlignment w:val="auto"/>
    </w:pPr>
    <w:rPr>
      <w:sz w:val="20"/>
    </w:rPr>
  </w:style>
  <w:style w:type="character" w:customStyle="1" w:styleId="EndnoteTextChar">
    <w:name w:val="Endnote Text Char"/>
    <w:basedOn w:val="DefaultParagraphFont"/>
    <w:link w:val="EndnoteText"/>
    <w:semiHidden/>
    <w:rsid w:val="00F723C1"/>
    <w:rPr>
      <w:rFonts w:ascii="Times New Roman" w:eastAsia="Times New Roman" w:hAnsi="Times New Roman" w:cs="Times New Roman"/>
      <w:sz w:val="20"/>
      <w:szCs w:val="20"/>
      <w:lang w:val="en-GB"/>
    </w:rPr>
  </w:style>
  <w:style w:type="paragraph" w:styleId="ListBullet">
    <w:name w:val="List Bullet"/>
    <w:basedOn w:val="Normal"/>
    <w:autoRedefine/>
    <w:semiHidden/>
    <w:unhideWhenUsed/>
    <w:rsid w:val="00F723C1"/>
    <w:pPr>
      <w:numPr>
        <w:numId w:val="1"/>
      </w:numPr>
      <w:tabs>
        <w:tab w:val="clear" w:pos="1134"/>
        <w:tab w:val="clear" w:pos="1209"/>
        <w:tab w:val="clear" w:pos="1871"/>
        <w:tab w:val="clear" w:pos="2268"/>
        <w:tab w:val="num" w:pos="360"/>
        <w:tab w:val="left" w:pos="794"/>
        <w:tab w:val="left" w:pos="1191"/>
        <w:tab w:val="left" w:pos="1588"/>
        <w:tab w:val="left" w:pos="1985"/>
      </w:tabs>
      <w:spacing w:before="136"/>
      <w:ind w:left="360"/>
      <w:jc w:val="both"/>
      <w:textAlignment w:val="auto"/>
    </w:pPr>
    <w:rPr>
      <w:sz w:val="20"/>
    </w:rPr>
  </w:style>
  <w:style w:type="paragraph" w:styleId="ListNumber">
    <w:name w:val="List Number"/>
    <w:basedOn w:val="Normal"/>
    <w:semiHidden/>
    <w:unhideWhenUsed/>
    <w:rsid w:val="00F723C1"/>
    <w:pPr>
      <w:numPr>
        <w:numId w:val="2"/>
      </w:numPr>
      <w:tabs>
        <w:tab w:val="clear" w:pos="1134"/>
        <w:tab w:val="clear" w:pos="1209"/>
        <w:tab w:val="clear" w:pos="1871"/>
        <w:tab w:val="clear" w:pos="2268"/>
        <w:tab w:val="num" w:pos="360"/>
        <w:tab w:val="left" w:pos="794"/>
        <w:tab w:val="left" w:pos="1191"/>
        <w:tab w:val="left" w:pos="1588"/>
        <w:tab w:val="left" w:pos="1985"/>
      </w:tabs>
      <w:spacing w:before="136"/>
      <w:ind w:left="360"/>
      <w:jc w:val="both"/>
      <w:textAlignment w:val="auto"/>
    </w:pPr>
    <w:rPr>
      <w:sz w:val="20"/>
    </w:rPr>
  </w:style>
  <w:style w:type="paragraph" w:styleId="ListBullet2">
    <w:name w:val="List Bullet 2"/>
    <w:basedOn w:val="Normal"/>
    <w:autoRedefine/>
    <w:semiHidden/>
    <w:unhideWhenUsed/>
    <w:rsid w:val="00F723C1"/>
    <w:pPr>
      <w:numPr>
        <w:numId w:val="3"/>
      </w:numPr>
      <w:tabs>
        <w:tab w:val="clear" w:pos="1134"/>
        <w:tab w:val="clear" w:pos="1492"/>
        <w:tab w:val="clear" w:pos="1871"/>
        <w:tab w:val="clear" w:pos="2268"/>
        <w:tab w:val="num" w:pos="643"/>
        <w:tab w:val="left" w:pos="794"/>
        <w:tab w:val="left" w:pos="1191"/>
        <w:tab w:val="left" w:pos="1588"/>
        <w:tab w:val="left" w:pos="1985"/>
      </w:tabs>
      <w:spacing w:before="136"/>
      <w:ind w:left="643"/>
      <w:jc w:val="both"/>
      <w:textAlignment w:val="auto"/>
    </w:pPr>
    <w:rPr>
      <w:sz w:val="20"/>
    </w:rPr>
  </w:style>
  <w:style w:type="paragraph" w:styleId="ListBullet3">
    <w:name w:val="List Bullet 3"/>
    <w:basedOn w:val="Normal"/>
    <w:autoRedefine/>
    <w:semiHidden/>
    <w:unhideWhenUsed/>
    <w:rsid w:val="00F723C1"/>
    <w:pPr>
      <w:numPr>
        <w:numId w:val="4"/>
      </w:numPr>
      <w:tabs>
        <w:tab w:val="clear" w:pos="360"/>
        <w:tab w:val="clear" w:pos="1134"/>
        <w:tab w:val="clear" w:pos="1871"/>
        <w:tab w:val="clear" w:pos="2268"/>
        <w:tab w:val="left" w:pos="794"/>
        <w:tab w:val="num" w:pos="926"/>
        <w:tab w:val="left" w:pos="1191"/>
        <w:tab w:val="left" w:pos="1588"/>
        <w:tab w:val="left" w:pos="1985"/>
      </w:tabs>
      <w:spacing w:before="136"/>
      <w:ind w:left="926"/>
      <w:jc w:val="both"/>
      <w:textAlignment w:val="auto"/>
    </w:pPr>
    <w:rPr>
      <w:sz w:val="20"/>
    </w:rPr>
  </w:style>
  <w:style w:type="paragraph" w:styleId="ListBullet4">
    <w:name w:val="List Bullet 4"/>
    <w:basedOn w:val="Normal"/>
    <w:autoRedefine/>
    <w:semiHidden/>
    <w:unhideWhenUsed/>
    <w:rsid w:val="00F723C1"/>
    <w:pPr>
      <w:numPr>
        <w:numId w:val="5"/>
      </w:numPr>
      <w:tabs>
        <w:tab w:val="clear" w:pos="643"/>
        <w:tab w:val="clear" w:pos="1134"/>
        <w:tab w:val="clear" w:pos="1871"/>
        <w:tab w:val="clear" w:pos="2268"/>
        <w:tab w:val="left" w:pos="794"/>
        <w:tab w:val="num" w:pos="1209"/>
        <w:tab w:val="left" w:pos="1588"/>
        <w:tab w:val="left" w:pos="1985"/>
      </w:tabs>
      <w:spacing w:before="136"/>
      <w:ind w:left="1209"/>
      <w:jc w:val="both"/>
      <w:textAlignment w:val="auto"/>
    </w:pPr>
    <w:rPr>
      <w:sz w:val="20"/>
    </w:rPr>
  </w:style>
  <w:style w:type="paragraph" w:styleId="ListBullet5">
    <w:name w:val="List Bullet 5"/>
    <w:basedOn w:val="Normal"/>
    <w:autoRedefine/>
    <w:semiHidden/>
    <w:unhideWhenUsed/>
    <w:rsid w:val="00F723C1"/>
    <w:pPr>
      <w:numPr>
        <w:numId w:val="6"/>
      </w:numPr>
      <w:tabs>
        <w:tab w:val="clear" w:pos="926"/>
        <w:tab w:val="clear" w:pos="1134"/>
        <w:tab w:val="clear" w:pos="1871"/>
        <w:tab w:val="clear" w:pos="2268"/>
        <w:tab w:val="left" w:pos="794"/>
        <w:tab w:val="left" w:pos="1191"/>
        <w:tab w:val="num" w:pos="1492"/>
        <w:tab w:val="left" w:pos="1588"/>
        <w:tab w:val="left" w:pos="1985"/>
      </w:tabs>
      <w:spacing w:before="136"/>
      <w:ind w:left="1492"/>
      <w:jc w:val="both"/>
      <w:textAlignment w:val="auto"/>
    </w:pPr>
    <w:rPr>
      <w:sz w:val="20"/>
    </w:rPr>
  </w:style>
  <w:style w:type="paragraph" w:styleId="ListNumber2">
    <w:name w:val="List Number 2"/>
    <w:basedOn w:val="Normal"/>
    <w:semiHidden/>
    <w:unhideWhenUsed/>
    <w:rsid w:val="00F723C1"/>
    <w:pPr>
      <w:numPr>
        <w:numId w:val="7"/>
      </w:numPr>
      <w:tabs>
        <w:tab w:val="clear" w:pos="1134"/>
        <w:tab w:val="clear" w:pos="1492"/>
        <w:tab w:val="clear" w:pos="1871"/>
        <w:tab w:val="clear" w:pos="2268"/>
        <w:tab w:val="num" w:pos="643"/>
        <w:tab w:val="left" w:pos="794"/>
        <w:tab w:val="left" w:pos="1191"/>
        <w:tab w:val="left" w:pos="1588"/>
        <w:tab w:val="left" w:pos="1985"/>
      </w:tabs>
      <w:spacing w:before="136"/>
      <w:ind w:left="643"/>
      <w:jc w:val="both"/>
      <w:textAlignment w:val="auto"/>
    </w:pPr>
    <w:rPr>
      <w:sz w:val="20"/>
    </w:rPr>
  </w:style>
  <w:style w:type="paragraph" w:styleId="Signature">
    <w:name w:val="Signature"/>
    <w:basedOn w:val="Normal"/>
    <w:link w:val="SignatureChar"/>
    <w:semiHidden/>
    <w:unhideWhenUsed/>
    <w:rsid w:val="00F723C1"/>
    <w:pPr>
      <w:tabs>
        <w:tab w:val="clear" w:pos="1134"/>
        <w:tab w:val="clear" w:pos="1871"/>
        <w:tab w:val="clear" w:pos="2268"/>
        <w:tab w:val="center" w:pos="7371"/>
      </w:tabs>
      <w:spacing w:before="600"/>
      <w:textAlignment w:val="auto"/>
    </w:pPr>
  </w:style>
  <w:style w:type="character" w:customStyle="1" w:styleId="SignatureChar">
    <w:name w:val="Signature Char"/>
    <w:basedOn w:val="DefaultParagraphFont"/>
    <w:link w:val="Signature"/>
    <w:semiHidden/>
    <w:rsid w:val="00F723C1"/>
    <w:rPr>
      <w:rFonts w:ascii="Times New Roman" w:eastAsia="Times New Roman" w:hAnsi="Times New Roman" w:cs="Times New Roman"/>
      <w:sz w:val="24"/>
      <w:szCs w:val="20"/>
      <w:lang w:val="en-GB"/>
    </w:rPr>
  </w:style>
  <w:style w:type="paragraph" w:styleId="BodyText">
    <w:name w:val="Body Text"/>
    <w:basedOn w:val="Normal"/>
    <w:link w:val="BodyTextChar"/>
    <w:semiHidden/>
    <w:unhideWhenUsed/>
    <w:qFormat/>
    <w:rsid w:val="00F723C1"/>
    <w:pPr>
      <w:tabs>
        <w:tab w:val="clear" w:pos="1134"/>
        <w:tab w:val="clear" w:pos="1871"/>
        <w:tab w:val="clear" w:pos="2268"/>
      </w:tabs>
      <w:overflowPunct/>
      <w:autoSpaceDE/>
      <w:autoSpaceDN/>
      <w:adjustRightInd/>
      <w:spacing w:before="0" w:after="120"/>
      <w:jc w:val="both"/>
      <w:textAlignment w:val="auto"/>
    </w:pPr>
    <w:rPr>
      <w:rFonts w:ascii="Arial" w:eastAsia="Calibri" w:hAnsi="Arial"/>
      <w:sz w:val="22"/>
      <w:szCs w:val="22"/>
      <w:lang w:eastAsia="en-GB"/>
    </w:rPr>
  </w:style>
  <w:style w:type="character" w:customStyle="1" w:styleId="BodyTextChar">
    <w:name w:val="Body Text Char"/>
    <w:basedOn w:val="DefaultParagraphFont"/>
    <w:link w:val="BodyText"/>
    <w:semiHidden/>
    <w:rsid w:val="00F723C1"/>
    <w:rPr>
      <w:rFonts w:ascii="Arial" w:eastAsia="Calibri" w:hAnsi="Arial" w:cs="Times New Roman"/>
      <w:lang w:val="en-GB" w:eastAsia="en-GB"/>
    </w:rPr>
  </w:style>
  <w:style w:type="paragraph" w:styleId="CommentSubject">
    <w:name w:val="annotation subject"/>
    <w:basedOn w:val="CommentText"/>
    <w:next w:val="CommentText"/>
    <w:link w:val="CommentSubjectChar"/>
    <w:semiHidden/>
    <w:unhideWhenUsed/>
    <w:rsid w:val="00F723C1"/>
    <w:pPr>
      <w:jc w:val="left"/>
    </w:pPr>
    <w:rPr>
      <w:rFonts w:ascii="CG Times" w:hAnsi="CG Times"/>
      <w:b/>
      <w:sz w:val="24"/>
      <w:lang w:eastAsia="zh-CN"/>
    </w:rPr>
  </w:style>
  <w:style w:type="character" w:customStyle="1" w:styleId="CommentSubjectChar">
    <w:name w:val="Comment Subject Char"/>
    <w:basedOn w:val="CommentTextChar"/>
    <w:link w:val="CommentSubject"/>
    <w:semiHidden/>
    <w:rsid w:val="00F723C1"/>
    <w:rPr>
      <w:rFonts w:ascii="CG Times" w:eastAsia="Times New Roman" w:hAnsi="CG Times" w:cs="Times New Roman"/>
      <w:b/>
      <w:sz w:val="24"/>
      <w:szCs w:val="20"/>
      <w:lang w:val="fr-FR" w:eastAsia="zh-CN"/>
    </w:rPr>
  </w:style>
  <w:style w:type="paragraph" w:styleId="BalloonText">
    <w:name w:val="Balloon Text"/>
    <w:basedOn w:val="Normal"/>
    <w:link w:val="BalloonTextChar"/>
    <w:uiPriority w:val="99"/>
    <w:semiHidden/>
    <w:unhideWhenUsed/>
    <w:rsid w:val="00F723C1"/>
    <w:pPr>
      <w:tabs>
        <w:tab w:val="clear" w:pos="1134"/>
        <w:tab w:val="clear" w:pos="1871"/>
        <w:tab w:val="clear" w:pos="2268"/>
      </w:tabs>
      <w:overflowPunct/>
      <w:autoSpaceDE/>
      <w:autoSpaceDN/>
      <w:adjustRightInd/>
      <w:spacing w:before="0"/>
      <w:jc w:val="center"/>
      <w:textAlignment w:val="auto"/>
    </w:pPr>
    <w:rPr>
      <w:rFonts w:ascii="Segoe UI" w:eastAsia="Calibri" w:hAnsi="Segoe UI" w:cs="Segoe UI"/>
      <w:sz w:val="18"/>
      <w:szCs w:val="18"/>
      <w:lang w:val="en-US"/>
    </w:rPr>
  </w:style>
  <w:style w:type="character" w:customStyle="1" w:styleId="BalloonTextChar">
    <w:name w:val="Balloon Text Char"/>
    <w:basedOn w:val="DefaultParagraphFont"/>
    <w:link w:val="BalloonText"/>
    <w:uiPriority w:val="99"/>
    <w:semiHidden/>
    <w:rsid w:val="00F723C1"/>
    <w:rPr>
      <w:rFonts w:ascii="Segoe UI" w:eastAsia="Calibri" w:hAnsi="Segoe UI" w:cs="Segoe UI"/>
      <w:sz w:val="18"/>
      <w:szCs w:val="18"/>
    </w:rPr>
  </w:style>
  <w:style w:type="paragraph" w:styleId="Revision">
    <w:name w:val="Revision"/>
    <w:uiPriority w:val="99"/>
    <w:semiHidden/>
    <w:rsid w:val="00F723C1"/>
    <w:pPr>
      <w:spacing w:after="0" w:line="240" w:lineRule="auto"/>
    </w:pPr>
    <w:rPr>
      <w:rFonts w:ascii="Times New Roman" w:eastAsia="Times New Roman" w:hAnsi="Times New Roman" w:cs="Times New Roman"/>
      <w:sz w:val="24"/>
      <w:szCs w:val="20"/>
      <w:lang w:val="fr-FR"/>
    </w:rPr>
  </w:style>
  <w:style w:type="paragraph" w:styleId="ListParagraph">
    <w:name w:val="List Paragraph"/>
    <w:basedOn w:val="Normal"/>
    <w:uiPriority w:val="34"/>
    <w:qFormat/>
    <w:rsid w:val="00F723C1"/>
    <w:pPr>
      <w:tabs>
        <w:tab w:val="clear" w:pos="1134"/>
        <w:tab w:val="clear" w:pos="1871"/>
        <w:tab w:val="clear" w:pos="2268"/>
      </w:tabs>
      <w:overflowPunct/>
      <w:autoSpaceDE/>
      <w:autoSpaceDN/>
      <w:adjustRightInd/>
      <w:spacing w:before="0" w:after="200" w:line="276" w:lineRule="auto"/>
      <w:ind w:left="720"/>
      <w:contextualSpacing/>
      <w:textAlignment w:val="auto"/>
    </w:pPr>
    <w:rPr>
      <w:rFonts w:ascii="Calibri" w:hAnsi="Calibri" w:cs="Arial"/>
      <w:sz w:val="22"/>
      <w:szCs w:val="22"/>
      <w:lang w:val="fr-FR"/>
    </w:rPr>
  </w:style>
  <w:style w:type="character" w:customStyle="1" w:styleId="NormalaftertitleChar">
    <w:name w:val="Normal_after_title Char"/>
    <w:link w:val="Normalaftertitle"/>
    <w:locked/>
    <w:rsid w:val="00F723C1"/>
    <w:rPr>
      <w:rFonts w:ascii="Times New Roman" w:hAnsi="Times New Roman" w:cs="Times New Roman"/>
      <w:sz w:val="24"/>
      <w:lang w:val="en-GB"/>
    </w:rPr>
  </w:style>
  <w:style w:type="paragraph" w:customStyle="1" w:styleId="Normalaftertitle">
    <w:name w:val="Normal_after_title"/>
    <w:basedOn w:val="Normal"/>
    <w:next w:val="Normal"/>
    <w:link w:val="NormalaftertitleChar"/>
    <w:rsid w:val="00F723C1"/>
    <w:pPr>
      <w:spacing w:before="360"/>
      <w:textAlignment w:val="auto"/>
    </w:pPr>
    <w:rPr>
      <w:rFonts w:eastAsiaTheme="minorHAnsi"/>
      <w:szCs w:val="22"/>
    </w:rPr>
  </w:style>
  <w:style w:type="paragraph" w:customStyle="1" w:styleId="Artheading">
    <w:name w:val="Art_heading"/>
    <w:basedOn w:val="Normal"/>
    <w:next w:val="Normal"/>
    <w:rsid w:val="00F723C1"/>
    <w:pPr>
      <w:keepNext/>
      <w:keepLines/>
      <w:spacing w:before="480"/>
      <w:jc w:val="center"/>
      <w:textAlignment w:val="auto"/>
    </w:pPr>
    <w:rPr>
      <w:rFonts w:ascii="Times New Roman Bold" w:hAnsi="Times New Roman Bold"/>
      <w:b/>
      <w:sz w:val="28"/>
    </w:rPr>
  </w:style>
  <w:style w:type="paragraph" w:customStyle="1" w:styleId="ArtNo">
    <w:name w:val="Art_No"/>
    <w:basedOn w:val="Normal"/>
    <w:next w:val="Normal"/>
    <w:rsid w:val="00F723C1"/>
    <w:pPr>
      <w:keepNext/>
      <w:keepLines/>
      <w:spacing w:before="480"/>
      <w:jc w:val="center"/>
      <w:textAlignment w:val="auto"/>
    </w:pPr>
    <w:rPr>
      <w:caps/>
      <w:sz w:val="28"/>
    </w:rPr>
  </w:style>
  <w:style w:type="paragraph" w:customStyle="1" w:styleId="Arttitle">
    <w:name w:val="Art_title"/>
    <w:basedOn w:val="Normal"/>
    <w:next w:val="Normal"/>
    <w:rsid w:val="00F723C1"/>
    <w:pPr>
      <w:keepNext/>
      <w:keepLines/>
      <w:spacing w:before="240"/>
      <w:jc w:val="center"/>
      <w:textAlignment w:val="auto"/>
    </w:pPr>
    <w:rPr>
      <w:b/>
      <w:sz w:val="28"/>
    </w:rPr>
  </w:style>
  <w:style w:type="paragraph" w:customStyle="1" w:styleId="ASN1">
    <w:name w:val="ASN.1"/>
    <w:basedOn w:val="Normal"/>
    <w:rsid w:val="00F723C1"/>
    <w:pPr>
      <w:tabs>
        <w:tab w:val="left" w:pos="567"/>
        <w:tab w:val="left" w:pos="1701"/>
        <w:tab w:val="left" w:pos="2835"/>
        <w:tab w:val="left" w:pos="3402"/>
        <w:tab w:val="left" w:pos="3969"/>
        <w:tab w:val="left" w:pos="4536"/>
        <w:tab w:val="left" w:pos="5103"/>
        <w:tab w:val="left" w:pos="5670"/>
      </w:tabs>
      <w:spacing w:before="0"/>
      <w:textAlignment w:val="auto"/>
    </w:pPr>
    <w:rPr>
      <w:rFonts w:ascii="Times New Roman Bold" w:hAnsi="Times New Roman Bold"/>
      <w:b/>
      <w:noProof/>
      <w:sz w:val="20"/>
    </w:rPr>
  </w:style>
  <w:style w:type="character" w:customStyle="1" w:styleId="CallChar">
    <w:name w:val="Call Char"/>
    <w:link w:val="Call"/>
    <w:locked/>
    <w:rsid w:val="00F723C1"/>
    <w:rPr>
      <w:rFonts w:ascii="Times New Roman" w:hAnsi="Times New Roman" w:cs="Times New Roman"/>
      <w:i/>
      <w:sz w:val="24"/>
      <w:lang w:val="en-GB"/>
    </w:rPr>
  </w:style>
  <w:style w:type="paragraph" w:customStyle="1" w:styleId="Call">
    <w:name w:val="Call"/>
    <w:basedOn w:val="Normal"/>
    <w:next w:val="Normal"/>
    <w:link w:val="CallChar"/>
    <w:rsid w:val="00F723C1"/>
    <w:pPr>
      <w:keepNext/>
      <w:keepLines/>
      <w:spacing w:before="160"/>
      <w:ind w:left="1134"/>
      <w:textAlignment w:val="auto"/>
    </w:pPr>
    <w:rPr>
      <w:rFonts w:eastAsiaTheme="minorHAnsi"/>
      <w:i/>
      <w:szCs w:val="22"/>
    </w:rPr>
  </w:style>
  <w:style w:type="paragraph" w:customStyle="1" w:styleId="ChapNo">
    <w:name w:val="Chap_No"/>
    <w:basedOn w:val="ArtNo"/>
    <w:next w:val="Normal"/>
    <w:rsid w:val="00F723C1"/>
    <w:rPr>
      <w:rFonts w:ascii="Times New Roman Bold" w:hAnsi="Times New Roman Bold"/>
      <w:b/>
    </w:rPr>
  </w:style>
  <w:style w:type="paragraph" w:customStyle="1" w:styleId="Chaptitle">
    <w:name w:val="Chap_title"/>
    <w:basedOn w:val="Arttitle"/>
    <w:next w:val="Normal"/>
    <w:rsid w:val="00F723C1"/>
  </w:style>
  <w:style w:type="character" w:customStyle="1" w:styleId="enumlev1Char">
    <w:name w:val="enumlev1 Char"/>
    <w:link w:val="enumlev1"/>
    <w:locked/>
    <w:rsid w:val="00F723C1"/>
    <w:rPr>
      <w:rFonts w:ascii="Times New Roman" w:hAnsi="Times New Roman" w:cs="Times New Roman"/>
      <w:sz w:val="24"/>
      <w:lang w:val="en-GB"/>
    </w:rPr>
  </w:style>
  <w:style w:type="paragraph" w:customStyle="1" w:styleId="enumlev1">
    <w:name w:val="enumlev1"/>
    <w:basedOn w:val="Normal"/>
    <w:link w:val="enumlev1Char"/>
    <w:rsid w:val="00F723C1"/>
    <w:pPr>
      <w:tabs>
        <w:tab w:val="clear" w:pos="2268"/>
        <w:tab w:val="left" w:pos="2608"/>
        <w:tab w:val="left" w:pos="3345"/>
      </w:tabs>
      <w:spacing w:before="80"/>
      <w:ind w:left="1134" w:hanging="1134"/>
      <w:textAlignment w:val="auto"/>
    </w:pPr>
    <w:rPr>
      <w:rFonts w:eastAsiaTheme="minorHAnsi"/>
      <w:szCs w:val="22"/>
    </w:rPr>
  </w:style>
  <w:style w:type="paragraph" w:customStyle="1" w:styleId="enumlev2">
    <w:name w:val="enumlev2"/>
    <w:basedOn w:val="enumlev1"/>
    <w:rsid w:val="00F723C1"/>
    <w:pPr>
      <w:ind w:left="1871" w:hanging="737"/>
    </w:pPr>
    <w:rPr>
      <w:rFonts w:eastAsia="Calibri"/>
    </w:rPr>
  </w:style>
  <w:style w:type="paragraph" w:customStyle="1" w:styleId="enumlev3">
    <w:name w:val="enumlev3"/>
    <w:basedOn w:val="enumlev2"/>
    <w:rsid w:val="00F723C1"/>
    <w:pPr>
      <w:ind w:left="2268" w:hanging="397"/>
    </w:pPr>
  </w:style>
  <w:style w:type="character" w:customStyle="1" w:styleId="EquationChar">
    <w:name w:val="Equation Char"/>
    <w:link w:val="Equation"/>
    <w:locked/>
    <w:rsid w:val="00F723C1"/>
    <w:rPr>
      <w:rFonts w:ascii="Times New Roman" w:hAnsi="Times New Roman" w:cs="Times New Roman"/>
      <w:sz w:val="24"/>
      <w:lang w:val="en-GB"/>
    </w:rPr>
  </w:style>
  <w:style w:type="paragraph" w:customStyle="1" w:styleId="Equation">
    <w:name w:val="Equation"/>
    <w:basedOn w:val="Normal"/>
    <w:link w:val="EquationChar"/>
    <w:rsid w:val="00F723C1"/>
    <w:pPr>
      <w:tabs>
        <w:tab w:val="clear" w:pos="1871"/>
        <w:tab w:val="clear" w:pos="2268"/>
        <w:tab w:val="center" w:pos="4820"/>
        <w:tab w:val="right" w:pos="9639"/>
      </w:tabs>
      <w:textAlignment w:val="auto"/>
    </w:pPr>
    <w:rPr>
      <w:rFonts w:eastAsiaTheme="minorHAnsi"/>
      <w:szCs w:val="22"/>
    </w:rPr>
  </w:style>
  <w:style w:type="character" w:customStyle="1" w:styleId="EquationlegendChar">
    <w:name w:val="Equation_legend Char"/>
    <w:link w:val="Equationlegend"/>
    <w:locked/>
    <w:rsid w:val="00F723C1"/>
    <w:rPr>
      <w:rFonts w:ascii="Times New Roman" w:hAnsi="Times New Roman" w:cs="Times New Roman"/>
      <w:sz w:val="24"/>
      <w:lang w:val="en-GB"/>
    </w:rPr>
  </w:style>
  <w:style w:type="paragraph" w:customStyle="1" w:styleId="Equationlegend">
    <w:name w:val="Equation_legend"/>
    <w:basedOn w:val="NormalIndent"/>
    <w:link w:val="EquationlegendChar"/>
    <w:rsid w:val="00F723C1"/>
    <w:pPr>
      <w:tabs>
        <w:tab w:val="clear" w:pos="1134"/>
        <w:tab w:val="clear" w:pos="2268"/>
        <w:tab w:val="right" w:pos="1871"/>
        <w:tab w:val="left" w:pos="2041"/>
      </w:tabs>
      <w:spacing w:before="80"/>
      <w:ind w:left="2041" w:hanging="2041"/>
    </w:pPr>
    <w:rPr>
      <w:rFonts w:eastAsiaTheme="minorHAnsi"/>
      <w:szCs w:val="22"/>
    </w:rPr>
  </w:style>
  <w:style w:type="paragraph" w:customStyle="1" w:styleId="Figurelegend">
    <w:name w:val="Figure_legend"/>
    <w:basedOn w:val="Normal"/>
    <w:rsid w:val="00F723C1"/>
    <w:pPr>
      <w:spacing w:before="20" w:after="240"/>
      <w:textAlignment w:val="auto"/>
    </w:pPr>
    <w:rPr>
      <w:sz w:val="18"/>
    </w:rPr>
  </w:style>
  <w:style w:type="character" w:customStyle="1" w:styleId="TabletextChar">
    <w:name w:val="Table_text Char"/>
    <w:link w:val="Tabletext"/>
    <w:locked/>
    <w:rsid w:val="00F723C1"/>
    <w:rPr>
      <w:rFonts w:ascii="Times New Roman" w:hAnsi="Times New Roman" w:cs="Times New Roman"/>
      <w:lang w:val="en-GB"/>
    </w:rPr>
  </w:style>
  <w:style w:type="paragraph" w:customStyle="1" w:styleId="Tabletext">
    <w:name w:val="Table_text"/>
    <w:basedOn w:val="Normal"/>
    <w:link w:val="TabletextChar"/>
    <w:rsid w:val="00F723C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pPr>
    <w:rPr>
      <w:rFonts w:eastAsiaTheme="minorHAnsi"/>
      <w:sz w:val="22"/>
      <w:szCs w:val="22"/>
    </w:rPr>
  </w:style>
  <w:style w:type="paragraph" w:customStyle="1" w:styleId="FirstFooter">
    <w:name w:val="FirstFooter"/>
    <w:basedOn w:val="Footer"/>
    <w:rsid w:val="00F723C1"/>
    <w:pPr>
      <w:tabs>
        <w:tab w:val="clear" w:pos="5954"/>
        <w:tab w:val="clear" w:pos="9639"/>
      </w:tabs>
      <w:overflowPunct/>
      <w:autoSpaceDE/>
      <w:autoSpaceDN/>
      <w:adjustRightInd/>
      <w:spacing w:before="40"/>
    </w:pPr>
    <w:rPr>
      <w:caps w:val="0"/>
      <w:noProof w:val="0"/>
    </w:rPr>
  </w:style>
  <w:style w:type="paragraph" w:customStyle="1" w:styleId="Note">
    <w:name w:val="Note"/>
    <w:basedOn w:val="Normal"/>
    <w:next w:val="Normal"/>
    <w:rsid w:val="00F723C1"/>
    <w:pPr>
      <w:tabs>
        <w:tab w:val="left" w:pos="284"/>
      </w:tabs>
      <w:spacing w:before="80"/>
      <w:textAlignment w:val="auto"/>
    </w:pPr>
    <w:rPr>
      <w:sz w:val="22"/>
    </w:rPr>
  </w:style>
  <w:style w:type="paragraph" w:customStyle="1" w:styleId="RecNo">
    <w:name w:val="Rec_No"/>
    <w:basedOn w:val="Normal"/>
    <w:next w:val="Normal"/>
    <w:rsid w:val="00F723C1"/>
    <w:pPr>
      <w:keepNext/>
      <w:keepLines/>
      <w:spacing w:before="480"/>
      <w:jc w:val="center"/>
      <w:textAlignment w:val="auto"/>
    </w:pPr>
    <w:rPr>
      <w:caps/>
      <w:sz w:val="28"/>
    </w:rPr>
  </w:style>
  <w:style w:type="paragraph" w:customStyle="1" w:styleId="Rectitle">
    <w:name w:val="Rec_title"/>
    <w:basedOn w:val="RecNo"/>
    <w:next w:val="Normal"/>
    <w:rsid w:val="00F723C1"/>
    <w:pPr>
      <w:spacing w:before="240"/>
    </w:pPr>
    <w:rPr>
      <w:rFonts w:ascii="Times New Roman Bold" w:hAnsi="Times New Roman Bold"/>
      <w:b/>
      <w:caps w:val="0"/>
    </w:rPr>
  </w:style>
  <w:style w:type="paragraph" w:customStyle="1" w:styleId="Recdate">
    <w:name w:val="Rec_date"/>
    <w:basedOn w:val="Normal"/>
    <w:next w:val="Normalaftertitle0"/>
    <w:rsid w:val="00F723C1"/>
    <w:pPr>
      <w:keepNext/>
      <w:keepLines/>
      <w:jc w:val="right"/>
      <w:textAlignment w:val="auto"/>
    </w:pPr>
    <w:rPr>
      <w:sz w:val="22"/>
    </w:rPr>
  </w:style>
  <w:style w:type="paragraph" w:customStyle="1" w:styleId="Recref">
    <w:name w:val="Rec_ref"/>
    <w:basedOn w:val="Rectitle"/>
    <w:next w:val="Recdate"/>
    <w:rsid w:val="00F723C1"/>
    <w:pPr>
      <w:spacing w:before="120"/>
    </w:pPr>
    <w:rPr>
      <w:rFonts w:ascii="Times New Roman" w:hAnsi="Times New Roman"/>
      <w:b w:val="0"/>
      <w:sz w:val="24"/>
    </w:rPr>
  </w:style>
  <w:style w:type="paragraph" w:customStyle="1" w:styleId="Normalaftertitle0">
    <w:name w:val="Normal after title"/>
    <w:basedOn w:val="Normal"/>
    <w:next w:val="Normal"/>
    <w:rsid w:val="00F723C1"/>
    <w:pPr>
      <w:spacing w:before="280"/>
      <w:textAlignment w:val="auto"/>
    </w:pPr>
  </w:style>
  <w:style w:type="paragraph" w:customStyle="1" w:styleId="Questiondate">
    <w:name w:val="Question_date"/>
    <w:basedOn w:val="Normal"/>
    <w:next w:val="Normalaftertitle0"/>
    <w:rsid w:val="00F723C1"/>
    <w:pPr>
      <w:keepNext/>
      <w:keepLines/>
      <w:jc w:val="right"/>
      <w:textAlignment w:val="auto"/>
    </w:pPr>
    <w:rPr>
      <w:sz w:val="22"/>
    </w:rPr>
  </w:style>
  <w:style w:type="paragraph" w:customStyle="1" w:styleId="QuestionNo">
    <w:name w:val="Question_No"/>
    <w:basedOn w:val="Normal"/>
    <w:next w:val="Normal"/>
    <w:rsid w:val="00F723C1"/>
    <w:pPr>
      <w:keepNext/>
      <w:keepLines/>
      <w:spacing w:before="480"/>
      <w:jc w:val="center"/>
      <w:textAlignment w:val="auto"/>
    </w:pPr>
    <w:rPr>
      <w:caps/>
      <w:sz w:val="28"/>
    </w:rPr>
  </w:style>
  <w:style w:type="paragraph" w:customStyle="1" w:styleId="Questiontitle">
    <w:name w:val="Question_title"/>
    <w:basedOn w:val="Normal"/>
    <w:next w:val="Normal"/>
    <w:rsid w:val="00F723C1"/>
    <w:pPr>
      <w:keepNext/>
      <w:keepLines/>
      <w:spacing w:before="240"/>
      <w:jc w:val="center"/>
      <w:textAlignment w:val="auto"/>
    </w:pPr>
    <w:rPr>
      <w:rFonts w:ascii="Times New Roman Bold" w:hAnsi="Times New Roman Bold"/>
      <w:b/>
      <w:sz w:val="28"/>
    </w:rPr>
  </w:style>
  <w:style w:type="paragraph" w:customStyle="1" w:styleId="Questionref">
    <w:name w:val="Question_ref"/>
    <w:basedOn w:val="Recref"/>
    <w:next w:val="Questiondate"/>
    <w:rsid w:val="00F723C1"/>
  </w:style>
  <w:style w:type="paragraph" w:customStyle="1" w:styleId="Reftext">
    <w:name w:val="Ref_text"/>
    <w:basedOn w:val="Normal"/>
    <w:rsid w:val="00F723C1"/>
    <w:pPr>
      <w:ind w:left="1134" w:hanging="1134"/>
      <w:textAlignment w:val="auto"/>
    </w:pPr>
  </w:style>
  <w:style w:type="paragraph" w:customStyle="1" w:styleId="Reftitle">
    <w:name w:val="Ref_title"/>
    <w:basedOn w:val="Normal"/>
    <w:next w:val="Reftext"/>
    <w:rsid w:val="00F723C1"/>
    <w:pPr>
      <w:spacing w:before="480"/>
      <w:jc w:val="center"/>
      <w:textAlignment w:val="auto"/>
    </w:pPr>
    <w:rPr>
      <w:caps/>
    </w:rPr>
  </w:style>
  <w:style w:type="paragraph" w:customStyle="1" w:styleId="Repdate">
    <w:name w:val="Rep_date"/>
    <w:basedOn w:val="Recdate"/>
    <w:next w:val="Normalaftertitle0"/>
    <w:rsid w:val="00F723C1"/>
  </w:style>
  <w:style w:type="paragraph" w:customStyle="1" w:styleId="Reptitle">
    <w:name w:val="Rep_title"/>
    <w:basedOn w:val="Rectitle"/>
    <w:next w:val="Repref"/>
    <w:rsid w:val="00F723C1"/>
  </w:style>
  <w:style w:type="paragraph" w:customStyle="1" w:styleId="RepNo">
    <w:name w:val="Rep_No"/>
    <w:basedOn w:val="RecNo"/>
    <w:next w:val="Reptitle"/>
    <w:rsid w:val="00F723C1"/>
  </w:style>
  <w:style w:type="paragraph" w:customStyle="1" w:styleId="Repref">
    <w:name w:val="Rep_ref"/>
    <w:basedOn w:val="Recref"/>
    <w:next w:val="Repdate"/>
    <w:rsid w:val="00F723C1"/>
  </w:style>
  <w:style w:type="paragraph" w:customStyle="1" w:styleId="Resdate">
    <w:name w:val="Res_date"/>
    <w:basedOn w:val="Recdate"/>
    <w:next w:val="Normalaftertitle0"/>
    <w:rsid w:val="00F723C1"/>
  </w:style>
  <w:style w:type="paragraph" w:customStyle="1" w:styleId="ResNo">
    <w:name w:val="Res_No"/>
    <w:basedOn w:val="RecNo"/>
    <w:next w:val="Normal"/>
    <w:rsid w:val="00F723C1"/>
  </w:style>
  <w:style w:type="paragraph" w:customStyle="1" w:styleId="Restitle">
    <w:name w:val="Res_title"/>
    <w:basedOn w:val="Rectitle"/>
    <w:next w:val="Normal"/>
    <w:rsid w:val="00F723C1"/>
  </w:style>
  <w:style w:type="paragraph" w:customStyle="1" w:styleId="Resref">
    <w:name w:val="Res_ref"/>
    <w:basedOn w:val="Recref"/>
    <w:next w:val="Resdate"/>
    <w:rsid w:val="00F723C1"/>
  </w:style>
  <w:style w:type="character" w:customStyle="1" w:styleId="SourceChar">
    <w:name w:val="Source Char"/>
    <w:link w:val="Source"/>
    <w:locked/>
    <w:rsid w:val="00F723C1"/>
    <w:rPr>
      <w:rFonts w:ascii="Times New Roman" w:hAnsi="Times New Roman" w:cs="Times New Roman"/>
      <w:b/>
      <w:sz w:val="28"/>
      <w:lang w:val="en-GB"/>
    </w:rPr>
  </w:style>
  <w:style w:type="paragraph" w:customStyle="1" w:styleId="Source">
    <w:name w:val="Source"/>
    <w:basedOn w:val="Normal"/>
    <w:next w:val="Normal"/>
    <w:link w:val="SourceChar"/>
    <w:qFormat/>
    <w:rsid w:val="00F723C1"/>
    <w:pPr>
      <w:spacing w:before="840"/>
      <w:jc w:val="center"/>
      <w:textAlignment w:val="auto"/>
    </w:pPr>
    <w:rPr>
      <w:rFonts w:eastAsiaTheme="minorHAnsi"/>
      <w:b/>
      <w:sz w:val="28"/>
      <w:szCs w:val="22"/>
    </w:rPr>
  </w:style>
  <w:style w:type="paragraph" w:customStyle="1" w:styleId="SpecialFooter">
    <w:name w:val="Special Footer"/>
    <w:basedOn w:val="Footer"/>
    <w:rsid w:val="00F723C1"/>
    <w:pPr>
      <w:tabs>
        <w:tab w:val="left" w:pos="567"/>
        <w:tab w:val="left" w:pos="1134"/>
        <w:tab w:val="left" w:pos="1701"/>
        <w:tab w:val="left" w:pos="2268"/>
        <w:tab w:val="left" w:pos="2835"/>
      </w:tabs>
      <w:jc w:val="both"/>
    </w:pPr>
    <w:rPr>
      <w:caps w:val="0"/>
      <w:noProof w:val="0"/>
    </w:rPr>
  </w:style>
  <w:style w:type="character" w:customStyle="1" w:styleId="TableheadChar">
    <w:name w:val="Table_head Char"/>
    <w:link w:val="Tablehead"/>
    <w:locked/>
    <w:rsid w:val="00F723C1"/>
    <w:rPr>
      <w:rFonts w:ascii="Times New Roman Bold" w:hAnsi="Times New Roman Bold" w:cs="Times New Roman Bold"/>
      <w:b/>
      <w:lang w:val="en-GB"/>
    </w:rPr>
  </w:style>
  <w:style w:type="paragraph" w:customStyle="1" w:styleId="Tablehead">
    <w:name w:val="Table_head"/>
    <w:basedOn w:val="Normal"/>
    <w:link w:val="TableheadChar"/>
    <w:rsid w:val="00F723C1"/>
    <w:pPr>
      <w:keepNext/>
      <w:spacing w:before="80" w:after="80"/>
      <w:jc w:val="center"/>
      <w:textAlignment w:val="auto"/>
    </w:pPr>
    <w:rPr>
      <w:rFonts w:ascii="Times New Roman Bold" w:eastAsiaTheme="minorHAnsi" w:hAnsi="Times New Roman Bold" w:cs="Times New Roman Bold"/>
      <w:b/>
      <w:sz w:val="22"/>
      <w:szCs w:val="22"/>
    </w:rPr>
  </w:style>
  <w:style w:type="character" w:customStyle="1" w:styleId="TablelegendChar">
    <w:name w:val="Table_legend Char"/>
    <w:link w:val="Tablelegend"/>
    <w:locked/>
    <w:rsid w:val="00F723C1"/>
    <w:rPr>
      <w:rFonts w:ascii="Times New Roman" w:hAnsi="Times New Roman" w:cs="Times New Roman"/>
      <w:sz w:val="18"/>
      <w:lang w:val="en-GB"/>
    </w:rPr>
  </w:style>
  <w:style w:type="paragraph" w:customStyle="1" w:styleId="Tablelegend">
    <w:name w:val="Table_legend"/>
    <w:basedOn w:val="Normal"/>
    <w:link w:val="TablelegendChar"/>
    <w:rsid w:val="00F723C1"/>
    <w:pPr>
      <w:tabs>
        <w:tab w:val="left" w:pos="284"/>
        <w:tab w:val="left" w:pos="567"/>
        <w:tab w:val="left" w:pos="851"/>
      </w:tabs>
      <w:spacing w:before="40" w:after="40"/>
      <w:textAlignment w:val="auto"/>
    </w:pPr>
    <w:rPr>
      <w:rFonts w:eastAsiaTheme="minorHAnsi"/>
      <w:sz w:val="18"/>
      <w:szCs w:val="22"/>
    </w:rPr>
  </w:style>
  <w:style w:type="character" w:customStyle="1" w:styleId="TableNo">
    <w:name w:val="Table_No Знак"/>
    <w:link w:val="TableNo0"/>
    <w:locked/>
    <w:rsid w:val="00F723C1"/>
    <w:rPr>
      <w:rFonts w:ascii="Times New Roman" w:hAnsi="Times New Roman" w:cs="Times New Roman"/>
      <w:caps/>
      <w:lang w:val="en-GB"/>
    </w:rPr>
  </w:style>
  <w:style w:type="paragraph" w:customStyle="1" w:styleId="TableNo0">
    <w:name w:val="Table_No"/>
    <w:basedOn w:val="Normal"/>
    <w:next w:val="Normal"/>
    <w:link w:val="TableNo"/>
    <w:rsid w:val="00F723C1"/>
    <w:pPr>
      <w:keepNext/>
      <w:spacing w:before="560" w:after="120"/>
      <w:jc w:val="center"/>
      <w:textAlignment w:val="auto"/>
    </w:pPr>
    <w:rPr>
      <w:rFonts w:eastAsiaTheme="minorHAnsi"/>
      <w:caps/>
      <w:sz w:val="22"/>
      <w:szCs w:val="22"/>
    </w:rPr>
  </w:style>
  <w:style w:type="character" w:customStyle="1" w:styleId="Tabletitle">
    <w:name w:val="Table_title Знак"/>
    <w:link w:val="Tabletitle0"/>
    <w:locked/>
    <w:rsid w:val="00F723C1"/>
    <w:rPr>
      <w:rFonts w:ascii="Times New Roman Bold" w:hAnsi="Times New Roman Bold" w:cs="Times New Roman Bold"/>
      <w:b/>
      <w:lang w:val="en-GB"/>
    </w:rPr>
  </w:style>
  <w:style w:type="paragraph" w:customStyle="1" w:styleId="Tabletitle0">
    <w:name w:val="Table_title"/>
    <w:basedOn w:val="Normal"/>
    <w:next w:val="Tabletext"/>
    <w:link w:val="Tabletitle"/>
    <w:rsid w:val="00F723C1"/>
    <w:pPr>
      <w:keepNext/>
      <w:keepLines/>
      <w:spacing w:before="0" w:after="120"/>
      <w:jc w:val="center"/>
      <w:textAlignment w:val="auto"/>
    </w:pPr>
    <w:rPr>
      <w:rFonts w:ascii="Times New Roman Bold" w:eastAsiaTheme="minorHAnsi" w:hAnsi="Times New Roman Bold" w:cs="Times New Roman Bold"/>
      <w:b/>
      <w:sz w:val="22"/>
      <w:szCs w:val="22"/>
    </w:rPr>
  </w:style>
  <w:style w:type="paragraph" w:customStyle="1" w:styleId="Tableref">
    <w:name w:val="Table_ref"/>
    <w:basedOn w:val="Normal"/>
    <w:next w:val="Normal"/>
    <w:rsid w:val="00F723C1"/>
    <w:pPr>
      <w:keepNext/>
      <w:spacing w:before="560"/>
      <w:jc w:val="center"/>
      <w:textAlignment w:val="auto"/>
    </w:pPr>
    <w:rPr>
      <w:sz w:val="20"/>
    </w:rPr>
  </w:style>
  <w:style w:type="character" w:customStyle="1" w:styleId="Title1Char">
    <w:name w:val="Title 1 Char"/>
    <w:link w:val="Title1"/>
    <w:locked/>
    <w:rsid w:val="00F723C1"/>
    <w:rPr>
      <w:rFonts w:ascii="Times New Roman" w:hAnsi="Times New Roman" w:cs="Times New Roman"/>
      <w:caps/>
      <w:sz w:val="28"/>
      <w:lang w:val="en-GB"/>
    </w:rPr>
  </w:style>
  <w:style w:type="paragraph" w:customStyle="1" w:styleId="Title1">
    <w:name w:val="Title 1"/>
    <w:basedOn w:val="Source"/>
    <w:next w:val="Normal"/>
    <w:link w:val="Title1Char"/>
    <w:qFormat/>
    <w:rsid w:val="00F723C1"/>
    <w:pPr>
      <w:tabs>
        <w:tab w:val="left" w:pos="567"/>
        <w:tab w:val="left" w:pos="1701"/>
        <w:tab w:val="left" w:pos="2835"/>
      </w:tabs>
      <w:spacing w:before="240"/>
    </w:pPr>
    <w:rPr>
      <w:b w:val="0"/>
      <w:caps/>
    </w:rPr>
  </w:style>
  <w:style w:type="paragraph" w:customStyle="1" w:styleId="Title2">
    <w:name w:val="Title 2"/>
    <w:basedOn w:val="Source"/>
    <w:next w:val="Normal"/>
    <w:rsid w:val="00F723C1"/>
    <w:pPr>
      <w:overflowPunct/>
      <w:autoSpaceDE/>
      <w:autoSpaceDN/>
      <w:adjustRightInd/>
      <w:spacing w:before="480"/>
    </w:pPr>
    <w:rPr>
      <w:rFonts w:eastAsia="Calibri"/>
      <w:b w:val="0"/>
      <w:caps/>
    </w:rPr>
  </w:style>
  <w:style w:type="paragraph" w:customStyle="1" w:styleId="Title3">
    <w:name w:val="Title 3"/>
    <w:basedOn w:val="Title2"/>
    <w:next w:val="Normal"/>
    <w:rsid w:val="00F723C1"/>
    <w:pPr>
      <w:spacing w:before="240"/>
    </w:pPr>
    <w:rPr>
      <w:caps w:val="0"/>
    </w:rPr>
  </w:style>
  <w:style w:type="paragraph" w:customStyle="1" w:styleId="Title4">
    <w:name w:val="Title 4"/>
    <w:basedOn w:val="Title3"/>
    <w:next w:val="Heading1"/>
    <w:rsid w:val="00F723C1"/>
    <w:rPr>
      <w:b/>
    </w:rPr>
  </w:style>
  <w:style w:type="paragraph" w:customStyle="1" w:styleId="toc0">
    <w:name w:val="toc 0"/>
    <w:basedOn w:val="Normal"/>
    <w:next w:val="TOC1"/>
    <w:rsid w:val="00F723C1"/>
    <w:pPr>
      <w:tabs>
        <w:tab w:val="clear" w:pos="1134"/>
        <w:tab w:val="clear" w:pos="1871"/>
        <w:tab w:val="clear" w:pos="2268"/>
        <w:tab w:val="right" w:pos="9781"/>
      </w:tabs>
      <w:textAlignment w:val="auto"/>
    </w:pPr>
    <w:rPr>
      <w:b/>
    </w:rPr>
  </w:style>
  <w:style w:type="paragraph" w:customStyle="1" w:styleId="Formal">
    <w:name w:val="Formal"/>
    <w:basedOn w:val="ASN1"/>
    <w:rsid w:val="00F723C1"/>
    <w:rPr>
      <w:b w:val="0"/>
    </w:rPr>
  </w:style>
  <w:style w:type="paragraph" w:customStyle="1" w:styleId="Section1">
    <w:name w:val="Section_1"/>
    <w:basedOn w:val="Normal"/>
    <w:rsid w:val="00F723C1"/>
    <w:pPr>
      <w:tabs>
        <w:tab w:val="clear" w:pos="1134"/>
        <w:tab w:val="clear" w:pos="1871"/>
        <w:tab w:val="clear" w:pos="2268"/>
        <w:tab w:val="center" w:pos="4820"/>
      </w:tabs>
      <w:spacing w:before="360"/>
      <w:jc w:val="center"/>
      <w:textAlignment w:val="auto"/>
    </w:pPr>
    <w:rPr>
      <w:b/>
    </w:rPr>
  </w:style>
  <w:style w:type="paragraph" w:customStyle="1" w:styleId="Section2">
    <w:name w:val="Section_2"/>
    <w:basedOn w:val="Section1"/>
    <w:rsid w:val="00F723C1"/>
    <w:rPr>
      <w:b w:val="0"/>
      <w:i/>
    </w:rPr>
  </w:style>
  <w:style w:type="paragraph" w:customStyle="1" w:styleId="Headingi">
    <w:name w:val="Heading_i"/>
    <w:basedOn w:val="Normal"/>
    <w:next w:val="Normal"/>
    <w:qFormat/>
    <w:rsid w:val="00F723C1"/>
    <w:pPr>
      <w:keepNext/>
      <w:keepLines/>
      <w:spacing w:before="160"/>
      <w:textAlignment w:val="auto"/>
    </w:pPr>
    <w:rPr>
      <w:i/>
    </w:rPr>
  </w:style>
  <w:style w:type="character" w:customStyle="1" w:styleId="HeadingbChar">
    <w:name w:val="Heading_b Char"/>
    <w:link w:val="Headingb"/>
    <w:locked/>
    <w:rsid w:val="00F723C1"/>
    <w:rPr>
      <w:rFonts w:ascii="Times New Roman Bold" w:hAnsi="Times New Roman Bold" w:cs="Times New Roman Bold"/>
      <w:b/>
      <w:sz w:val="24"/>
      <w:lang w:val="en-GB"/>
    </w:rPr>
  </w:style>
  <w:style w:type="paragraph" w:customStyle="1" w:styleId="Headingb">
    <w:name w:val="Heading_b"/>
    <w:basedOn w:val="Normal"/>
    <w:next w:val="Normal"/>
    <w:link w:val="HeadingbChar"/>
    <w:qFormat/>
    <w:rsid w:val="00F723C1"/>
    <w:pPr>
      <w:keepNext/>
      <w:keepLines/>
      <w:spacing w:before="160"/>
      <w:textAlignment w:val="auto"/>
    </w:pPr>
    <w:rPr>
      <w:rFonts w:ascii="Times New Roman Bold" w:eastAsiaTheme="minorHAnsi" w:hAnsi="Times New Roman Bold" w:cs="Times New Roman Bold"/>
      <w:b/>
      <w:szCs w:val="22"/>
    </w:rPr>
  </w:style>
  <w:style w:type="character" w:customStyle="1" w:styleId="FigureChar">
    <w:name w:val="Figure Char"/>
    <w:link w:val="Figure"/>
    <w:locked/>
    <w:rsid w:val="00F723C1"/>
    <w:rPr>
      <w:rFonts w:ascii="Times New Roman" w:hAnsi="Times New Roman" w:cs="Times New Roman"/>
      <w:noProof/>
      <w:sz w:val="24"/>
      <w:lang w:val="en-GB"/>
    </w:rPr>
  </w:style>
  <w:style w:type="paragraph" w:customStyle="1" w:styleId="Figure">
    <w:name w:val="Figure"/>
    <w:basedOn w:val="Normal"/>
    <w:next w:val="Normal"/>
    <w:link w:val="FigureChar"/>
    <w:rsid w:val="00F723C1"/>
    <w:pPr>
      <w:spacing w:after="240"/>
      <w:jc w:val="center"/>
      <w:textAlignment w:val="auto"/>
    </w:pPr>
    <w:rPr>
      <w:rFonts w:eastAsiaTheme="minorHAnsi"/>
      <w:noProof/>
      <w:szCs w:val="22"/>
    </w:rPr>
  </w:style>
  <w:style w:type="character" w:customStyle="1" w:styleId="FiguretitleChar">
    <w:name w:val="Figure_title Char"/>
    <w:basedOn w:val="DefaultParagraphFont"/>
    <w:link w:val="Figuretitle"/>
    <w:locked/>
    <w:rsid w:val="00F723C1"/>
    <w:rPr>
      <w:rFonts w:ascii="Times New Roman Bold" w:hAnsi="Times New Roman Bold" w:cs="Times New Roman Bold"/>
      <w:b/>
      <w:lang w:val="en-GB"/>
    </w:rPr>
  </w:style>
  <w:style w:type="paragraph" w:customStyle="1" w:styleId="Figuretitle">
    <w:name w:val="Figure_title"/>
    <w:basedOn w:val="Normal"/>
    <w:next w:val="Normal"/>
    <w:link w:val="FiguretitleChar"/>
    <w:rsid w:val="00F723C1"/>
    <w:pPr>
      <w:keepNext/>
      <w:keepLines/>
      <w:spacing w:before="0" w:after="120"/>
      <w:jc w:val="center"/>
      <w:textAlignment w:val="auto"/>
    </w:pPr>
    <w:rPr>
      <w:rFonts w:ascii="Times New Roman Bold" w:eastAsiaTheme="minorHAnsi" w:hAnsi="Times New Roman Bold" w:cs="Times New Roman Bold"/>
      <w:b/>
      <w:sz w:val="22"/>
      <w:szCs w:val="22"/>
    </w:rPr>
  </w:style>
  <w:style w:type="character" w:customStyle="1" w:styleId="FigureNoChar">
    <w:name w:val="Figure_No Char"/>
    <w:link w:val="FigureNo"/>
    <w:locked/>
    <w:rsid w:val="00F723C1"/>
    <w:rPr>
      <w:rFonts w:ascii="Times New Roman" w:hAnsi="Times New Roman" w:cs="Times New Roman"/>
      <w:caps/>
      <w:lang w:val="en-GB"/>
    </w:rPr>
  </w:style>
  <w:style w:type="paragraph" w:customStyle="1" w:styleId="FigureNo">
    <w:name w:val="Figure_No"/>
    <w:basedOn w:val="Normal"/>
    <w:next w:val="Normal"/>
    <w:link w:val="FigureNoChar"/>
    <w:rsid w:val="00F723C1"/>
    <w:pPr>
      <w:keepNext/>
      <w:keepLines/>
      <w:spacing w:before="480" w:after="120"/>
      <w:jc w:val="center"/>
      <w:textAlignment w:val="auto"/>
    </w:pPr>
    <w:rPr>
      <w:rFonts w:eastAsiaTheme="minorHAnsi"/>
      <w:caps/>
      <w:sz w:val="22"/>
      <w:szCs w:val="22"/>
    </w:rPr>
  </w:style>
  <w:style w:type="paragraph" w:customStyle="1" w:styleId="AnnexNo">
    <w:name w:val="Annex_No"/>
    <w:basedOn w:val="Normal"/>
    <w:next w:val="Normal"/>
    <w:rsid w:val="00F723C1"/>
    <w:pPr>
      <w:keepNext/>
      <w:keepLines/>
      <w:spacing w:before="480" w:after="80"/>
      <w:jc w:val="center"/>
      <w:textAlignment w:val="auto"/>
    </w:pPr>
    <w:rPr>
      <w:caps/>
      <w:sz w:val="28"/>
    </w:rPr>
  </w:style>
  <w:style w:type="paragraph" w:customStyle="1" w:styleId="Annexref">
    <w:name w:val="Annex_ref"/>
    <w:basedOn w:val="Normal"/>
    <w:next w:val="Normal"/>
    <w:rsid w:val="00F723C1"/>
    <w:pPr>
      <w:keepNext/>
      <w:keepLines/>
      <w:spacing w:after="280"/>
      <w:jc w:val="center"/>
      <w:textAlignment w:val="auto"/>
    </w:pPr>
  </w:style>
  <w:style w:type="paragraph" w:customStyle="1" w:styleId="Annextitle">
    <w:name w:val="Annex_title"/>
    <w:basedOn w:val="Normal"/>
    <w:next w:val="Normal"/>
    <w:rsid w:val="00F723C1"/>
    <w:pPr>
      <w:keepNext/>
      <w:keepLines/>
      <w:spacing w:before="240" w:after="280"/>
      <w:jc w:val="center"/>
      <w:textAlignment w:val="auto"/>
    </w:pPr>
    <w:rPr>
      <w:rFonts w:ascii="Times New Roman Bold" w:hAnsi="Times New Roman Bold"/>
      <w:b/>
      <w:sz w:val="28"/>
    </w:rPr>
  </w:style>
  <w:style w:type="paragraph" w:customStyle="1" w:styleId="AppendixNo">
    <w:name w:val="Appendix_No"/>
    <w:basedOn w:val="AnnexNo"/>
    <w:next w:val="Annexref"/>
    <w:rsid w:val="00F723C1"/>
  </w:style>
  <w:style w:type="paragraph" w:customStyle="1" w:styleId="Appendixref">
    <w:name w:val="Appendix_ref"/>
    <w:basedOn w:val="Annexref"/>
    <w:next w:val="Annextitle"/>
    <w:rsid w:val="00F723C1"/>
  </w:style>
  <w:style w:type="paragraph" w:customStyle="1" w:styleId="Appendixtitle">
    <w:name w:val="Appendix_title"/>
    <w:basedOn w:val="Annextitle"/>
    <w:next w:val="Normal"/>
    <w:rsid w:val="00F723C1"/>
  </w:style>
  <w:style w:type="paragraph" w:customStyle="1" w:styleId="Border">
    <w:name w:val="Border"/>
    <w:basedOn w:val="Normal"/>
    <w:rsid w:val="00F723C1"/>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textAlignment w:val="auto"/>
    </w:pPr>
    <w:rPr>
      <w:b/>
      <w:noProof/>
      <w:sz w:val="20"/>
    </w:rPr>
  </w:style>
  <w:style w:type="paragraph" w:customStyle="1" w:styleId="Proposal">
    <w:name w:val="Proposal"/>
    <w:basedOn w:val="Normal"/>
    <w:next w:val="Normal"/>
    <w:rsid w:val="00F723C1"/>
    <w:pPr>
      <w:keepNext/>
      <w:spacing w:before="240"/>
      <w:textAlignment w:val="auto"/>
    </w:pPr>
    <w:rPr>
      <w:rFonts w:hAnsi="Times New Roman Bold"/>
      <w:b/>
    </w:rPr>
  </w:style>
  <w:style w:type="paragraph" w:customStyle="1" w:styleId="Reasons">
    <w:name w:val="Reasons"/>
    <w:basedOn w:val="Normal"/>
    <w:qFormat/>
    <w:rsid w:val="00F723C1"/>
    <w:pPr>
      <w:tabs>
        <w:tab w:val="clear" w:pos="1871"/>
        <w:tab w:val="clear" w:pos="2268"/>
        <w:tab w:val="left" w:pos="1588"/>
        <w:tab w:val="left" w:pos="1985"/>
      </w:tabs>
      <w:textAlignment w:val="auto"/>
    </w:pPr>
  </w:style>
  <w:style w:type="paragraph" w:customStyle="1" w:styleId="Section3">
    <w:name w:val="Section_3"/>
    <w:basedOn w:val="Section1"/>
    <w:rsid w:val="00F723C1"/>
    <w:rPr>
      <w:b w:val="0"/>
    </w:rPr>
  </w:style>
  <w:style w:type="paragraph" w:customStyle="1" w:styleId="TableTextS5">
    <w:name w:val="Table_TextS5"/>
    <w:basedOn w:val="Normal"/>
    <w:rsid w:val="00F723C1"/>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Pr>
      <w:sz w:val="20"/>
    </w:rPr>
  </w:style>
  <w:style w:type="paragraph" w:customStyle="1" w:styleId="Agendaitem">
    <w:name w:val="Agenda_item"/>
    <w:basedOn w:val="Normal"/>
    <w:next w:val="Normal"/>
    <w:qFormat/>
    <w:rsid w:val="00F723C1"/>
    <w:pPr>
      <w:overflowPunct/>
      <w:autoSpaceDE/>
      <w:autoSpaceDN/>
      <w:adjustRightInd/>
      <w:spacing w:before="240"/>
      <w:jc w:val="center"/>
      <w:textAlignment w:val="auto"/>
    </w:pPr>
    <w:rPr>
      <w:sz w:val="28"/>
    </w:rPr>
  </w:style>
  <w:style w:type="paragraph" w:customStyle="1" w:styleId="AppArtNo">
    <w:name w:val="App_Art_No"/>
    <w:basedOn w:val="ArtNo"/>
    <w:qFormat/>
    <w:rsid w:val="00F723C1"/>
  </w:style>
  <w:style w:type="paragraph" w:customStyle="1" w:styleId="AppArttitle">
    <w:name w:val="App_Art_title"/>
    <w:basedOn w:val="Arttitle"/>
    <w:qFormat/>
    <w:rsid w:val="00F723C1"/>
  </w:style>
  <w:style w:type="paragraph" w:customStyle="1" w:styleId="ApptoAnnex">
    <w:name w:val="App_to_Annex"/>
    <w:basedOn w:val="AppendixNo"/>
    <w:next w:val="Normal"/>
    <w:qFormat/>
    <w:rsid w:val="00F723C1"/>
  </w:style>
  <w:style w:type="paragraph" w:customStyle="1" w:styleId="Committee">
    <w:name w:val="Committee"/>
    <w:basedOn w:val="Normal"/>
    <w:qFormat/>
    <w:rsid w:val="00F723C1"/>
    <w:pPr>
      <w:framePr w:hSpace="180" w:wrap="around" w:hAnchor="margin" w:y="-675"/>
      <w:tabs>
        <w:tab w:val="left" w:pos="851"/>
      </w:tabs>
      <w:spacing w:before="0" w:line="240" w:lineRule="atLeast"/>
      <w:textAlignment w:val="auto"/>
    </w:pPr>
    <w:rPr>
      <w:rFonts w:ascii="Calibri" w:hAnsi="Calibri" w:cs="Calibri"/>
      <w:b/>
      <w:szCs w:val="24"/>
    </w:rPr>
  </w:style>
  <w:style w:type="paragraph" w:customStyle="1" w:styleId="Normalend">
    <w:name w:val="Normal_end"/>
    <w:basedOn w:val="Normal"/>
    <w:next w:val="Normal"/>
    <w:qFormat/>
    <w:rsid w:val="00F723C1"/>
    <w:pPr>
      <w:textAlignment w:val="auto"/>
    </w:pPr>
    <w:rPr>
      <w:lang w:val="en-US"/>
    </w:rPr>
  </w:style>
  <w:style w:type="paragraph" w:customStyle="1" w:styleId="Part1">
    <w:name w:val="Part_1"/>
    <w:basedOn w:val="Section1"/>
    <w:next w:val="Section1"/>
    <w:qFormat/>
    <w:rsid w:val="00F723C1"/>
    <w:pPr>
      <w:keepNext/>
      <w:keepLines/>
    </w:pPr>
  </w:style>
  <w:style w:type="paragraph" w:customStyle="1" w:styleId="Subsection1">
    <w:name w:val="Subsection_1"/>
    <w:basedOn w:val="Section1"/>
    <w:next w:val="Normalaftertitle0"/>
    <w:qFormat/>
    <w:rsid w:val="00F723C1"/>
  </w:style>
  <w:style w:type="paragraph" w:customStyle="1" w:styleId="Volumetitle">
    <w:name w:val="Volume_title"/>
    <w:basedOn w:val="Normal"/>
    <w:qFormat/>
    <w:rsid w:val="00F723C1"/>
    <w:pPr>
      <w:jc w:val="center"/>
      <w:textAlignment w:val="auto"/>
    </w:pPr>
    <w:rPr>
      <w:b/>
      <w:bCs/>
      <w:sz w:val="28"/>
      <w:szCs w:val="28"/>
    </w:rPr>
  </w:style>
  <w:style w:type="paragraph" w:customStyle="1" w:styleId="Headingsplit">
    <w:name w:val="Heading_split"/>
    <w:basedOn w:val="Headingi"/>
    <w:qFormat/>
    <w:rsid w:val="00F723C1"/>
    <w:rPr>
      <w:lang w:val="en-US"/>
    </w:rPr>
  </w:style>
  <w:style w:type="paragraph" w:customStyle="1" w:styleId="Normalsplit">
    <w:name w:val="Normal_split"/>
    <w:basedOn w:val="Normal"/>
    <w:qFormat/>
    <w:rsid w:val="00F723C1"/>
    <w:pPr>
      <w:textAlignment w:val="auto"/>
    </w:pPr>
  </w:style>
  <w:style w:type="paragraph" w:customStyle="1" w:styleId="Tablesplit">
    <w:name w:val="Table_split"/>
    <w:basedOn w:val="Tabletext"/>
    <w:qFormat/>
    <w:rsid w:val="00F723C1"/>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rFonts w:eastAsia="Calibri"/>
      <w:b/>
    </w:rPr>
  </w:style>
  <w:style w:type="paragraph" w:customStyle="1" w:styleId="Methodheading1">
    <w:name w:val="Method_heading1"/>
    <w:basedOn w:val="Heading1"/>
    <w:next w:val="Normal"/>
    <w:qFormat/>
    <w:rsid w:val="00F723C1"/>
  </w:style>
  <w:style w:type="paragraph" w:customStyle="1" w:styleId="Methodheading2">
    <w:name w:val="Method_heading2"/>
    <w:basedOn w:val="Heading2"/>
    <w:next w:val="Normal"/>
    <w:qFormat/>
    <w:rsid w:val="00F723C1"/>
  </w:style>
  <w:style w:type="paragraph" w:customStyle="1" w:styleId="Methodheading3">
    <w:name w:val="Method_heading3"/>
    <w:basedOn w:val="Heading3"/>
    <w:next w:val="Normal"/>
    <w:qFormat/>
    <w:rsid w:val="00F723C1"/>
  </w:style>
  <w:style w:type="paragraph" w:customStyle="1" w:styleId="Methodheading4">
    <w:name w:val="Method_heading4"/>
    <w:basedOn w:val="Heading4"/>
    <w:next w:val="Normal"/>
    <w:qFormat/>
    <w:rsid w:val="00F723C1"/>
  </w:style>
  <w:style w:type="paragraph" w:customStyle="1" w:styleId="MethodHeadingb">
    <w:name w:val="Method_Headingb"/>
    <w:basedOn w:val="Headingb"/>
    <w:next w:val="Normal"/>
    <w:qFormat/>
    <w:rsid w:val="00F723C1"/>
    <w:pPr>
      <w:tabs>
        <w:tab w:val="clear" w:pos="1134"/>
        <w:tab w:val="clear" w:pos="1871"/>
        <w:tab w:val="clear" w:pos="2268"/>
      </w:tabs>
      <w:overflowPunct/>
      <w:autoSpaceDE/>
      <w:autoSpaceDN/>
      <w:adjustRightInd/>
    </w:pPr>
    <w:rPr>
      <w:rFonts w:eastAsia="Calibri"/>
    </w:rPr>
  </w:style>
  <w:style w:type="paragraph" w:customStyle="1" w:styleId="EditorsNote">
    <w:name w:val="EditorsNote"/>
    <w:basedOn w:val="Normal"/>
    <w:rsid w:val="00F723C1"/>
    <w:pPr>
      <w:spacing w:before="240" w:after="240"/>
      <w:textAlignment w:val="auto"/>
    </w:pPr>
    <w:rPr>
      <w:i/>
      <w:iCs/>
    </w:rPr>
  </w:style>
  <w:style w:type="paragraph" w:customStyle="1" w:styleId="Figurewithlegend">
    <w:name w:val="Figure_with_legend"/>
    <w:basedOn w:val="Figure"/>
    <w:rsid w:val="00F723C1"/>
    <w:pPr>
      <w:keepNext/>
      <w:keepLines/>
    </w:pPr>
    <w:rPr>
      <w:rFonts w:eastAsia="Calibri"/>
    </w:rPr>
  </w:style>
  <w:style w:type="paragraph" w:customStyle="1" w:styleId="Tablefin">
    <w:name w:val="Table_fin"/>
    <w:basedOn w:val="Normalaftertitle"/>
    <w:rsid w:val="00F723C1"/>
    <w:pPr>
      <w:tabs>
        <w:tab w:val="clear" w:pos="1134"/>
        <w:tab w:val="clear" w:pos="1871"/>
        <w:tab w:val="clear" w:pos="2268"/>
      </w:tabs>
      <w:spacing w:before="0"/>
    </w:pPr>
    <w:rPr>
      <w:rFonts w:eastAsia="Calibri"/>
      <w:sz w:val="20"/>
      <w:lang w:eastAsia="zh-CN"/>
    </w:rPr>
  </w:style>
  <w:style w:type="paragraph" w:customStyle="1" w:styleId="HeadingSum">
    <w:name w:val="Heading_Sum"/>
    <w:basedOn w:val="Headingb"/>
    <w:next w:val="Normal"/>
    <w:autoRedefine/>
    <w:rsid w:val="00F723C1"/>
    <w:pPr>
      <w:tabs>
        <w:tab w:val="clear" w:pos="1134"/>
        <w:tab w:val="clear" w:pos="1871"/>
        <w:tab w:val="clear" w:pos="2268"/>
        <w:tab w:val="left" w:pos="794"/>
        <w:tab w:val="left" w:pos="1191"/>
        <w:tab w:val="left" w:pos="1588"/>
        <w:tab w:val="left" w:pos="1985"/>
      </w:tabs>
      <w:spacing w:before="240"/>
      <w:jc w:val="both"/>
    </w:pPr>
    <w:rPr>
      <w:rFonts w:ascii="Times New Roman" w:eastAsia="Calibri" w:hAnsi="Times New Roman" w:cs="Times New Roman"/>
      <w:sz w:val="22"/>
      <w:lang w:val="es-ES_tradnl"/>
    </w:rPr>
  </w:style>
  <w:style w:type="paragraph" w:customStyle="1" w:styleId="Summary">
    <w:name w:val="Summary"/>
    <w:basedOn w:val="Normal"/>
    <w:next w:val="Normalaftertitle"/>
    <w:autoRedefine/>
    <w:rsid w:val="00F723C1"/>
    <w:pPr>
      <w:tabs>
        <w:tab w:val="clear" w:pos="1134"/>
        <w:tab w:val="clear" w:pos="1871"/>
        <w:tab w:val="clear" w:pos="2268"/>
        <w:tab w:val="left" w:pos="794"/>
        <w:tab w:val="left" w:pos="1191"/>
        <w:tab w:val="left" w:pos="1588"/>
        <w:tab w:val="left" w:pos="1985"/>
      </w:tabs>
      <w:spacing w:after="480"/>
      <w:jc w:val="both"/>
      <w:textAlignment w:val="auto"/>
    </w:pPr>
    <w:rPr>
      <w:sz w:val="22"/>
      <w:lang w:val="es-ES_tradnl"/>
    </w:rPr>
  </w:style>
  <w:style w:type="paragraph" w:customStyle="1" w:styleId="headingb0">
    <w:name w:val="heading_b"/>
    <w:basedOn w:val="Heading3"/>
    <w:next w:val="Normal"/>
    <w:rsid w:val="00F723C1"/>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outlineLvl w:val="9"/>
    </w:pPr>
  </w:style>
  <w:style w:type="paragraph" w:customStyle="1" w:styleId="AnnexNoTitle">
    <w:name w:val="Annex_NoTitle"/>
    <w:basedOn w:val="Normal"/>
    <w:next w:val="Normalaftertitle"/>
    <w:rsid w:val="00F723C1"/>
    <w:pPr>
      <w:keepNext/>
      <w:keepLines/>
      <w:tabs>
        <w:tab w:val="clear" w:pos="1134"/>
        <w:tab w:val="clear" w:pos="1871"/>
        <w:tab w:val="clear" w:pos="2268"/>
        <w:tab w:val="left" w:pos="794"/>
        <w:tab w:val="left" w:pos="1191"/>
        <w:tab w:val="left" w:pos="1588"/>
        <w:tab w:val="left" w:pos="1985"/>
      </w:tabs>
      <w:spacing w:before="480" w:after="80"/>
      <w:jc w:val="center"/>
      <w:textAlignment w:val="auto"/>
    </w:pPr>
    <w:rPr>
      <w:b/>
      <w:sz w:val="28"/>
      <w:lang w:val="fr-FR"/>
    </w:rPr>
  </w:style>
  <w:style w:type="paragraph" w:customStyle="1" w:styleId="AppendixNoTitle">
    <w:name w:val="Appendix_NoTitle"/>
    <w:basedOn w:val="AnnexNoTitle"/>
    <w:next w:val="Normal"/>
    <w:rsid w:val="00F723C1"/>
  </w:style>
  <w:style w:type="paragraph" w:customStyle="1" w:styleId="tocpart">
    <w:name w:val="tocpart"/>
    <w:basedOn w:val="Normal"/>
    <w:rsid w:val="00F723C1"/>
    <w:pPr>
      <w:tabs>
        <w:tab w:val="clear" w:pos="1134"/>
        <w:tab w:val="clear" w:pos="1871"/>
        <w:tab w:val="clear" w:pos="2268"/>
        <w:tab w:val="left" w:pos="2693"/>
        <w:tab w:val="left" w:pos="8789"/>
        <w:tab w:val="right" w:pos="9639"/>
      </w:tabs>
      <w:ind w:left="2693" w:hanging="2693"/>
      <w:jc w:val="both"/>
      <w:textAlignment w:val="auto"/>
    </w:pPr>
    <w:rPr>
      <w:lang w:val="fr-FR"/>
    </w:rPr>
  </w:style>
  <w:style w:type="paragraph" w:customStyle="1" w:styleId="Blanc">
    <w:name w:val="Blanc"/>
    <w:basedOn w:val="Normal"/>
    <w:next w:val="Tabletext"/>
    <w:rsid w:val="00F723C1"/>
    <w:pPr>
      <w:keepNext/>
      <w:keepLines/>
      <w:tabs>
        <w:tab w:val="clear" w:pos="1134"/>
        <w:tab w:val="clear" w:pos="1871"/>
        <w:tab w:val="clear" w:pos="2268"/>
      </w:tabs>
      <w:spacing w:before="0"/>
      <w:jc w:val="both"/>
      <w:textAlignment w:val="auto"/>
    </w:pPr>
    <w:rPr>
      <w:sz w:val="16"/>
    </w:rPr>
  </w:style>
  <w:style w:type="paragraph" w:customStyle="1" w:styleId="Line">
    <w:name w:val="Line"/>
    <w:basedOn w:val="Normal"/>
    <w:next w:val="Normal"/>
    <w:rsid w:val="00F723C1"/>
    <w:pPr>
      <w:pBdr>
        <w:top w:val="single" w:sz="6" w:space="1" w:color="auto"/>
      </w:pBdr>
      <w:tabs>
        <w:tab w:val="clear" w:pos="1134"/>
        <w:tab w:val="clear" w:pos="1871"/>
        <w:tab w:val="clear" w:pos="2268"/>
      </w:tabs>
      <w:spacing w:before="240"/>
      <w:ind w:left="3997" w:right="3997"/>
      <w:jc w:val="center"/>
      <w:textAlignment w:val="auto"/>
    </w:pPr>
    <w:rPr>
      <w:sz w:val="20"/>
    </w:rPr>
  </w:style>
  <w:style w:type="paragraph" w:customStyle="1" w:styleId="toctemp">
    <w:name w:val="toctemp"/>
    <w:basedOn w:val="Normal"/>
    <w:rsid w:val="00F723C1"/>
    <w:pPr>
      <w:tabs>
        <w:tab w:val="clear" w:pos="1134"/>
        <w:tab w:val="clear" w:pos="1871"/>
        <w:tab w:val="clear" w:pos="2268"/>
        <w:tab w:val="left" w:pos="2693"/>
        <w:tab w:val="left" w:leader="dot" w:pos="8789"/>
        <w:tab w:val="right" w:pos="9639"/>
      </w:tabs>
      <w:ind w:left="2693" w:right="964" w:hanging="2693"/>
      <w:jc w:val="both"/>
      <w:textAlignment w:val="auto"/>
    </w:pPr>
    <w:rPr>
      <w:lang w:val="fr-FR"/>
    </w:rPr>
  </w:style>
  <w:style w:type="paragraph" w:customStyle="1" w:styleId="TableLegendNote">
    <w:name w:val="Table_Legend_Note"/>
    <w:basedOn w:val="Tablelegend"/>
    <w:next w:val="Tablelegend"/>
    <w:rsid w:val="00F723C1"/>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Calibri"/>
      <w:sz w:val="22"/>
      <w:lang w:val="en-US"/>
    </w:rPr>
  </w:style>
  <w:style w:type="character" w:customStyle="1" w:styleId="TextCar">
    <w:name w:val="Text Car"/>
    <w:basedOn w:val="DefaultParagraphFont"/>
    <w:link w:val="Text"/>
    <w:locked/>
    <w:rsid w:val="00F723C1"/>
    <w:rPr>
      <w:sz w:val="24"/>
      <w:lang w:val="en-GB"/>
    </w:rPr>
  </w:style>
  <w:style w:type="paragraph" w:customStyle="1" w:styleId="Text">
    <w:name w:val="Text"/>
    <w:basedOn w:val="Normal"/>
    <w:link w:val="TextCar"/>
    <w:rsid w:val="00F723C1"/>
    <w:pPr>
      <w:tabs>
        <w:tab w:val="clear" w:pos="1134"/>
        <w:tab w:val="clear" w:pos="1871"/>
        <w:tab w:val="clear" w:pos="2268"/>
        <w:tab w:val="left" w:pos="794"/>
        <w:tab w:val="left" w:pos="1191"/>
        <w:tab w:val="left" w:pos="1588"/>
        <w:tab w:val="left" w:pos="1985"/>
      </w:tabs>
      <w:jc w:val="both"/>
      <w:textAlignment w:val="auto"/>
    </w:pPr>
    <w:rPr>
      <w:rFonts w:asciiTheme="minorHAnsi" w:eastAsiaTheme="minorHAnsi" w:hAnsiTheme="minorHAnsi" w:cstheme="minorBidi"/>
      <w:szCs w:val="22"/>
    </w:rPr>
  </w:style>
  <w:style w:type="paragraph" w:customStyle="1" w:styleId="Texte">
    <w:name w:val="Texte"/>
    <w:basedOn w:val="Normal"/>
    <w:rsid w:val="00F723C1"/>
    <w:pPr>
      <w:tabs>
        <w:tab w:val="clear" w:pos="1134"/>
        <w:tab w:val="clear" w:pos="1871"/>
        <w:tab w:val="clear" w:pos="2268"/>
      </w:tabs>
      <w:overflowPunct/>
      <w:autoSpaceDE/>
      <w:autoSpaceDN/>
      <w:adjustRightInd/>
      <w:jc w:val="both"/>
      <w:textAlignment w:val="auto"/>
    </w:pPr>
    <w:rPr>
      <w:color w:val="000000"/>
      <w:szCs w:val="24"/>
      <w:lang w:val="en-US" w:eastAsia="fr-FR"/>
    </w:rPr>
  </w:style>
  <w:style w:type="character" w:customStyle="1" w:styleId="TableTextChar0">
    <w:name w:val="Table_Text Char"/>
    <w:basedOn w:val="DefaultParagraphFont"/>
    <w:link w:val="TableText0"/>
    <w:locked/>
    <w:rsid w:val="00F723C1"/>
    <w:rPr>
      <w:rFonts w:ascii="Times New Roman" w:hAnsi="Times New Roman" w:cs="Times New Roman"/>
      <w:sz w:val="18"/>
      <w:lang w:val="en-GB"/>
    </w:rPr>
  </w:style>
  <w:style w:type="paragraph" w:customStyle="1" w:styleId="TableText0">
    <w:name w:val="Table_Text"/>
    <w:basedOn w:val="Tablelegend"/>
    <w:link w:val="TableTextChar0"/>
    <w:rsid w:val="00F723C1"/>
    <w:pPr>
      <w:keepNext/>
      <w:tabs>
        <w:tab w:val="clear" w:pos="284"/>
        <w:tab w:val="clear" w:pos="567"/>
        <w:tab w:val="clear" w:pos="851"/>
        <w:tab w:val="clear" w:pos="1134"/>
        <w:tab w:val="clear" w:pos="1871"/>
        <w:tab w:val="clear" w:pos="2268"/>
        <w:tab w:val="left" w:pos="794"/>
        <w:tab w:val="left" w:pos="1191"/>
        <w:tab w:val="left" w:pos="1588"/>
        <w:tab w:val="left" w:pos="1985"/>
      </w:tabs>
      <w:spacing w:before="100" w:after="100" w:line="190" w:lineRule="exact"/>
      <w:jc w:val="both"/>
    </w:pPr>
  </w:style>
  <w:style w:type="paragraph" w:customStyle="1" w:styleId="AnnexNotitle0">
    <w:name w:val="Annex_No &amp; title"/>
    <w:basedOn w:val="Normal"/>
    <w:next w:val="Normal"/>
    <w:rsid w:val="00F723C1"/>
    <w:pPr>
      <w:keepNext/>
      <w:keepLines/>
      <w:tabs>
        <w:tab w:val="clear" w:pos="1134"/>
        <w:tab w:val="clear" w:pos="1871"/>
        <w:tab w:val="clear" w:pos="2268"/>
        <w:tab w:val="left" w:pos="794"/>
        <w:tab w:val="left" w:pos="1191"/>
        <w:tab w:val="left" w:pos="1588"/>
        <w:tab w:val="left" w:pos="1985"/>
      </w:tabs>
      <w:spacing w:before="480"/>
      <w:jc w:val="center"/>
      <w:textAlignment w:val="auto"/>
    </w:pPr>
    <w:rPr>
      <w:b/>
      <w:sz w:val="28"/>
    </w:rPr>
  </w:style>
  <w:style w:type="character" w:styleId="FootnoteReference">
    <w:name w:val="footnote reference"/>
    <w:basedOn w:val="DefaultParagraphFont"/>
    <w:semiHidden/>
    <w:unhideWhenUsed/>
    <w:rsid w:val="00F723C1"/>
    <w:rPr>
      <w:position w:val="6"/>
      <w:sz w:val="18"/>
    </w:rPr>
  </w:style>
  <w:style w:type="character" w:styleId="CommentReference">
    <w:name w:val="annotation reference"/>
    <w:semiHidden/>
    <w:unhideWhenUsed/>
    <w:rsid w:val="00F723C1"/>
    <w:rPr>
      <w:sz w:val="16"/>
      <w:szCs w:val="16"/>
    </w:rPr>
  </w:style>
  <w:style w:type="character" w:styleId="EndnoteReference">
    <w:name w:val="endnote reference"/>
    <w:basedOn w:val="DefaultParagraphFont"/>
    <w:semiHidden/>
    <w:unhideWhenUsed/>
    <w:rsid w:val="00F723C1"/>
    <w:rPr>
      <w:vertAlign w:val="superscript"/>
    </w:rPr>
  </w:style>
  <w:style w:type="character" w:customStyle="1" w:styleId="Appdef">
    <w:name w:val="App_def"/>
    <w:basedOn w:val="DefaultParagraphFont"/>
    <w:rsid w:val="00F723C1"/>
    <w:rPr>
      <w:rFonts w:ascii="Times New Roman" w:hAnsi="Times New Roman" w:cs="Times New Roman" w:hint="default"/>
      <w:b/>
      <w:bCs w:val="0"/>
    </w:rPr>
  </w:style>
  <w:style w:type="character" w:customStyle="1" w:styleId="Appref">
    <w:name w:val="App_ref"/>
    <w:basedOn w:val="DefaultParagraphFont"/>
    <w:rsid w:val="00F723C1"/>
  </w:style>
  <w:style w:type="character" w:customStyle="1" w:styleId="Artdef">
    <w:name w:val="Art_def"/>
    <w:basedOn w:val="DefaultParagraphFont"/>
    <w:rsid w:val="00F723C1"/>
    <w:rPr>
      <w:rFonts w:ascii="Times New Roman" w:hAnsi="Times New Roman" w:cs="Times New Roman" w:hint="default"/>
      <w:b/>
      <w:bCs w:val="0"/>
    </w:rPr>
  </w:style>
  <w:style w:type="character" w:customStyle="1" w:styleId="Artref">
    <w:name w:val="Art_ref"/>
    <w:basedOn w:val="DefaultParagraphFont"/>
    <w:rsid w:val="00F723C1"/>
  </w:style>
  <w:style w:type="character" w:customStyle="1" w:styleId="Tablefreq">
    <w:name w:val="Table_freq"/>
    <w:basedOn w:val="DefaultParagraphFont"/>
    <w:rsid w:val="00F723C1"/>
    <w:rPr>
      <w:b/>
      <w:bCs w:val="0"/>
      <w:color w:val="auto"/>
      <w:sz w:val="20"/>
    </w:rPr>
  </w:style>
  <w:style w:type="character" w:customStyle="1" w:styleId="Provsplit">
    <w:name w:val="Prov_split"/>
    <w:basedOn w:val="DefaultParagraphFont"/>
    <w:qFormat/>
    <w:rsid w:val="00F723C1"/>
    <w:rPr>
      <w:rFonts w:ascii="Times New Roman" w:hAnsi="Times New Roman" w:cs="Times New Roman" w:hint="default"/>
      <w:b w:val="0"/>
      <w:bCs w:val="0"/>
    </w:rPr>
  </w:style>
  <w:style w:type="character" w:customStyle="1" w:styleId="UnresolvedMention1">
    <w:name w:val="Unresolved Mention1"/>
    <w:basedOn w:val="DefaultParagraphFont"/>
    <w:uiPriority w:val="99"/>
    <w:semiHidden/>
    <w:rsid w:val="00F723C1"/>
    <w:rPr>
      <w:color w:val="605E5C"/>
      <w:shd w:val="clear" w:color="auto" w:fill="E1DFDD"/>
    </w:rPr>
  </w:style>
  <w:style w:type="character" w:customStyle="1" w:styleId="href">
    <w:name w:val="href"/>
    <w:basedOn w:val="DefaultParagraphFont"/>
    <w:rsid w:val="00F723C1"/>
  </w:style>
  <w:style w:type="character" w:customStyle="1" w:styleId="Recdef">
    <w:name w:val="Rec_def"/>
    <w:basedOn w:val="DefaultParagraphFont"/>
    <w:rsid w:val="00F723C1"/>
    <w:rPr>
      <w:b/>
      <w:bCs w:val="0"/>
    </w:rPr>
  </w:style>
  <w:style w:type="character" w:customStyle="1" w:styleId="Resdef">
    <w:name w:val="Res_def"/>
    <w:basedOn w:val="DefaultParagraphFont"/>
    <w:rsid w:val="00F723C1"/>
    <w:rPr>
      <w:rFonts w:ascii="Times New Roman" w:hAnsi="Times New Roman" w:cs="Times New Roman" w:hint="default"/>
      <w:b/>
      <w:bCs w:val="0"/>
    </w:rPr>
  </w:style>
  <w:style w:type="character" w:customStyle="1" w:styleId="CommentSubjectChar1">
    <w:name w:val="Comment Subject Char1"/>
    <w:basedOn w:val="CommentTextChar"/>
    <w:uiPriority w:val="99"/>
    <w:rsid w:val="00F723C1"/>
    <w:rPr>
      <w:rFonts w:ascii="Times New Roman" w:eastAsia="Times New Roman" w:hAnsi="Times New Roman" w:cs="Times New Roman" w:hint="default"/>
      <w:b/>
      <w:bCs/>
      <w:sz w:val="20"/>
      <w:szCs w:val="20"/>
      <w:lang w:val="fr-FR" w:eastAsia="en-US"/>
    </w:rPr>
  </w:style>
  <w:style w:type="character" w:customStyle="1" w:styleId="BalloonTextChar1">
    <w:name w:val="Balloon Text Char1"/>
    <w:basedOn w:val="DefaultParagraphFont"/>
    <w:uiPriority w:val="99"/>
    <w:rsid w:val="00F723C1"/>
    <w:rPr>
      <w:rFonts w:ascii="Segoe UI" w:hAnsi="Segoe UI" w:cs="Segoe UI" w:hint="default"/>
      <w:sz w:val="18"/>
      <w:szCs w:val="18"/>
      <w:lang w:val="fr-FR" w:eastAsia="en-US"/>
    </w:rPr>
  </w:style>
  <w:style w:type="character" w:customStyle="1" w:styleId="StyleTextCarLatinItalic">
    <w:name w:val="Style Text Car + (Latin) Italic"/>
    <w:basedOn w:val="TextCar"/>
    <w:rsid w:val="00F723C1"/>
    <w:rPr>
      <w:i/>
      <w:iCs w:val="0"/>
      <w:sz w:val="24"/>
      <w:lang w:val="en-GB"/>
    </w:rPr>
  </w:style>
  <w:style w:type="table" w:styleId="TableGrid">
    <w:name w:val="Table Grid"/>
    <w:basedOn w:val="TableNormal"/>
    <w:uiPriority w:val="59"/>
    <w:rsid w:val="00F723C1"/>
    <w:pPr>
      <w:spacing w:after="0" w:line="240" w:lineRule="auto"/>
      <w:jc w:val="center"/>
    </w:pPr>
    <w:rPr>
      <w:rFonts w:ascii="Calibri" w:eastAsia="Calibri" w:hAnsi="Calibri" w:cs="Arial"/>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withouttitle">
    <w:name w:val="Figure_without_title"/>
    <w:basedOn w:val="FigureNo"/>
    <w:next w:val="Normal"/>
    <w:rsid w:val="00F723C1"/>
    <w:pPr>
      <w:keepNext w:val="0"/>
    </w:pPr>
    <w:rPr>
      <w:rFonts w:eastAsia="Calibri"/>
    </w:rPr>
  </w:style>
  <w:style w:type="paragraph" w:customStyle="1" w:styleId="PartNo">
    <w:name w:val="Part_No"/>
    <w:basedOn w:val="AnnexNo"/>
    <w:next w:val="Normal"/>
    <w:rsid w:val="00F723C1"/>
  </w:style>
  <w:style w:type="paragraph" w:customStyle="1" w:styleId="Partref">
    <w:name w:val="Part_ref"/>
    <w:basedOn w:val="Annexref"/>
    <w:next w:val="Normal"/>
    <w:rsid w:val="00F723C1"/>
  </w:style>
  <w:style w:type="paragraph" w:customStyle="1" w:styleId="Parttitle">
    <w:name w:val="Part_title"/>
    <w:basedOn w:val="Annextitle"/>
    <w:next w:val="Normalaftertitle0"/>
    <w:rsid w:val="00F723C1"/>
  </w:style>
  <w:style w:type="paragraph" w:customStyle="1" w:styleId="SectionNo">
    <w:name w:val="Section_No"/>
    <w:basedOn w:val="AnnexNo"/>
    <w:next w:val="Normal"/>
    <w:rsid w:val="00F723C1"/>
  </w:style>
  <w:style w:type="paragraph" w:customStyle="1" w:styleId="Sectiontitle">
    <w:name w:val="Section_title"/>
    <w:basedOn w:val="Annextitle"/>
    <w:next w:val="Normalaftertitle0"/>
    <w:rsid w:val="00F723C1"/>
  </w:style>
  <w:style w:type="character" w:styleId="FollowedHyperlink">
    <w:name w:val="FollowedHyperlink"/>
    <w:basedOn w:val="DefaultParagraphFont"/>
    <w:uiPriority w:val="99"/>
    <w:semiHidden/>
    <w:unhideWhenUsed/>
    <w:rsid w:val="00F723C1"/>
    <w:rPr>
      <w:color w:val="954F72" w:themeColor="followedHyperlink"/>
      <w:u w:val="single"/>
    </w:rPr>
  </w:style>
  <w:style w:type="paragraph" w:styleId="FootnoteText">
    <w:name w:val="footnote text"/>
    <w:basedOn w:val="Normal"/>
    <w:link w:val="FootnoteTextChar"/>
    <w:semiHidden/>
    <w:unhideWhenUsed/>
    <w:rsid w:val="00F723C1"/>
    <w:pPr>
      <w:spacing w:before="0"/>
    </w:pPr>
    <w:rPr>
      <w:rFonts w:eastAsiaTheme="minorHAnsi"/>
      <w:szCs w:val="22"/>
    </w:rPr>
  </w:style>
  <w:style w:type="character" w:customStyle="1" w:styleId="FootnoteTextChar3">
    <w:name w:val="Footnote Text Char3"/>
    <w:basedOn w:val="DefaultParagraphFont"/>
    <w:uiPriority w:val="99"/>
    <w:semiHidden/>
    <w:rsid w:val="00F723C1"/>
    <w:rPr>
      <w:rFonts w:ascii="Times New Roman" w:eastAsia="Times New Roman" w:hAnsi="Times New Roman" w:cs="Times New Roman"/>
      <w:sz w:val="20"/>
      <w:szCs w:val="20"/>
      <w:lang w:val="en-GB"/>
    </w:rPr>
  </w:style>
  <w:style w:type="paragraph" w:styleId="Header">
    <w:name w:val="header"/>
    <w:basedOn w:val="Normal"/>
    <w:link w:val="HeaderChar"/>
    <w:semiHidden/>
    <w:unhideWhenUsed/>
    <w:rsid w:val="00F723C1"/>
    <w:pPr>
      <w:tabs>
        <w:tab w:val="clear" w:pos="1134"/>
        <w:tab w:val="clear" w:pos="1871"/>
        <w:tab w:val="clear" w:pos="2268"/>
        <w:tab w:val="center" w:pos="4680"/>
        <w:tab w:val="right" w:pos="9360"/>
      </w:tabs>
      <w:spacing w:before="0"/>
    </w:pPr>
    <w:rPr>
      <w:rFonts w:eastAsiaTheme="minorHAnsi"/>
      <w:sz w:val="18"/>
      <w:szCs w:val="22"/>
    </w:rPr>
  </w:style>
  <w:style w:type="character" w:customStyle="1" w:styleId="HeaderChar2">
    <w:name w:val="Header Char2"/>
    <w:basedOn w:val="DefaultParagraphFont"/>
    <w:uiPriority w:val="99"/>
    <w:semiHidden/>
    <w:rsid w:val="00F723C1"/>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73660">
      <w:bodyDiv w:val="1"/>
      <w:marLeft w:val="0"/>
      <w:marRight w:val="0"/>
      <w:marTop w:val="0"/>
      <w:marBottom w:val="0"/>
      <w:divBdr>
        <w:top w:val="none" w:sz="0" w:space="0" w:color="auto"/>
        <w:left w:val="none" w:sz="0" w:space="0" w:color="auto"/>
        <w:bottom w:val="none" w:sz="0" w:space="0" w:color="auto"/>
        <w:right w:val="none" w:sz="0" w:space="0" w:color="auto"/>
      </w:divBdr>
    </w:div>
    <w:div w:id="224611496">
      <w:bodyDiv w:val="1"/>
      <w:marLeft w:val="0"/>
      <w:marRight w:val="0"/>
      <w:marTop w:val="0"/>
      <w:marBottom w:val="0"/>
      <w:divBdr>
        <w:top w:val="none" w:sz="0" w:space="0" w:color="auto"/>
        <w:left w:val="none" w:sz="0" w:space="0" w:color="auto"/>
        <w:bottom w:val="none" w:sz="0" w:space="0" w:color="auto"/>
        <w:right w:val="none" w:sz="0" w:space="0" w:color="auto"/>
      </w:divBdr>
    </w:div>
    <w:div w:id="104884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w.Meadows.1@us.af.mil" TargetMode="External"/><Relationship Id="rId13"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hyperlink" Target="mailto:fumie.n.wingo.civ@us.navy.mil" TargetMode="External"/><Relationship Id="rId12" Type="http://schemas.openxmlformats.org/officeDocument/2006/relationships/hyperlink" Target="https://www.itu.int/rec/R-REC-M.1638/en"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dominic.nguyen@esimplicity.com" TargetMode="External"/><Relationship Id="rId4" Type="http://schemas.openxmlformats.org/officeDocument/2006/relationships/webSettings" Target="webSettings.xml"/><Relationship Id="rId9" Type="http://schemas.openxmlformats.org/officeDocument/2006/relationships/hyperlink" Target="mailto:taylor.king@aces-inc.com" TargetMode="Externa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17</Pages>
  <Words>4712</Words>
  <Characters>26861</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DON CIO </cp:lastModifiedBy>
  <cp:revision>2</cp:revision>
  <dcterms:created xsi:type="dcterms:W3CDTF">2021-10-13T18:27:00Z</dcterms:created>
  <dcterms:modified xsi:type="dcterms:W3CDTF">2021-10-13T18:27:00Z</dcterms:modified>
</cp:coreProperties>
</file>